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887CB" w14:textId="0E25FC09" w:rsidR="0039426F" w:rsidRDefault="00946008" w:rsidP="00243533">
      <w:pPr>
        <w:contextualSpacing/>
        <w:rPr>
          <w:rStyle w:val="Strong"/>
          <w:b w:val="0"/>
          <w:bCs w:val="0"/>
        </w:rPr>
      </w:pPr>
      <w:r>
        <w:rPr>
          <w:rStyle w:val="Strong"/>
        </w:rPr>
        <w:t xml:space="preserve">Request type: </w:t>
      </w:r>
      <w:r w:rsidR="00C929DD">
        <w:rPr>
          <w:rStyle w:val="Strong"/>
          <w:b w:val="0"/>
          <w:bCs w:val="0"/>
        </w:rPr>
        <w:t xml:space="preserve">Edit existing </w:t>
      </w:r>
      <w:r>
        <w:rPr>
          <w:rStyle w:val="Strong"/>
          <w:b w:val="0"/>
          <w:bCs w:val="0"/>
        </w:rPr>
        <w:t>page</w:t>
      </w:r>
      <w:r w:rsidR="00F51883" w:rsidRPr="00F51883">
        <w:rPr>
          <w:rStyle w:val="Strong"/>
          <w:b w:val="0"/>
          <w:bCs w:val="0"/>
        </w:rPr>
        <w:t xml:space="preserve"> </w:t>
      </w:r>
      <w:sdt>
        <w:sdtPr>
          <w:rPr>
            <w:rStyle w:val="Strong"/>
            <w:b w:val="0"/>
            <w:bCs w:val="0"/>
          </w:rPr>
          <w:id w:val="-628558912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Strong"/>
          </w:rPr>
        </w:sdtEndPr>
        <w:sdtContent>
          <w:r w:rsidR="00FA06D2">
            <w:rPr>
              <w:rStyle w:val="Strong"/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A7794F">
        <w:rPr>
          <w:rStyle w:val="Strong"/>
          <w:b w:val="0"/>
          <w:bCs w:val="0"/>
        </w:rPr>
        <w:t xml:space="preserve"> </w:t>
      </w:r>
      <w:r w:rsidR="009E6C50">
        <w:rPr>
          <w:rStyle w:val="Strong"/>
          <w:b w:val="0"/>
          <w:bCs w:val="0"/>
        </w:rPr>
        <w:t xml:space="preserve">/ </w:t>
      </w:r>
      <w:r w:rsidR="00C929DD">
        <w:rPr>
          <w:rStyle w:val="Strong"/>
          <w:b w:val="0"/>
          <w:bCs w:val="0"/>
        </w:rPr>
        <w:t xml:space="preserve">New </w:t>
      </w:r>
      <w:r>
        <w:rPr>
          <w:rStyle w:val="Strong"/>
          <w:b w:val="0"/>
          <w:bCs w:val="0"/>
        </w:rPr>
        <w:t>page</w:t>
      </w:r>
      <w:r w:rsidR="009E6C50">
        <w:rPr>
          <w:rStyle w:val="Strong"/>
          <w:b w:val="0"/>
          <w:bCs w:val="0"/>
        </w:rPr>
        <w:t xml:space="preserve"> </w:t>
      </w:r>
      <w:sdt>
        <w:sdtPr>
          <w:rPr>
            <w:rStyle w:val="Strong"/>
            <w:b w:val="0"/>
            <w:bCs w:val="0"/>
          </w:rPr>
          <w:id w:val="8716509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rong"/>
          </w:rPr>
        </w:sdtEndPr>
        <w:sdtContent>
          <w:r w:rsidR="00F51883">
            <w:rPr>
              <w:rStyle w:val="Strong"/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9E6C50">
        <w:rPr>
          <w:rStyle w:val="Strong"/>
          <w:b w:val="0"/>
          <w:bCs w:val="0"/>
        </w:rPr>
        <w:t xml:space="preserve"> / </w:t>
      </w:r>
      <w:r w:rsidR="00E950ED">
        <w:rPr>
          <w:rStyle w:val="Strong"/>
          <w:b w:val="0"/>
          <w:bCs w:val="0"/>
        </w:rPr>
        <w:t xml:space="preserve">Delete </w:t>
      </w:r>
      <w:r>
        <w:rPr>
          <w:rStyle w:val="Strong"/>
          <w:b w:val="0"/>
          <w:bCs w:val="0"/>
        </w:rPr>
        <w:t>page</w:t>
      </w:r>
      <w:r w:rsidR="00865F6C" w:rsidRPr="007D03F8">
        <w:t xml:space="preserve"> </w:t>
      </w:r>
      <w:sdt>
        <w:sdtPr>
          <w:rPr>
            <w:rStyle w:val="Strong"/>
            <w:b w:val="0"/>
            <w:bCs w:val="0"/>
          </w:rPr>
          <w:id w:val="-9227909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rong"/>
          </w:rPr>
        </w:sdtEndPr>
        <w:sdtContent>
          <w:r w:rsidR="00BA4D23">
            <w:rPr>
              <w:rStyle w:val="Strong"/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</w:p>
    <w:p w14:paraId="78093C08" w14:textId="33714074" w:rsidR="00497940" w:rsidRPr="00177180" w:rsidRDefault="00497940" w:rsidP="00243533">
      <w:pPr>
        <w:contextualSpacing/>
      </w:pPr>
      <w:r w:rsidRPr="00FB4BBF">
        <w:rPr>
          <w:rStyle w:val="Strong"/>
        </w:rPr>
        <w:t xml:space="preserve">Is </w:t>
      </w:r>
      <w:r w:rsidR="00AB50CD" w:rsidRPr="00FB4BBF">
        <w:rPr>
          <w:rStyle w:val="Strong"/>
        </w:rPr>
        <w:t>this change under embargo?</w:t>
      </w:r>
      <w:r w:rsidR="00AB50CD">
        <w:rPr>
          <w:rStyle w:val="Strong"/>
          <w:b w:val="0"/>
          <w:bCs w:val="0"/>
        </w:rPr>
        <w:t xml:space="preserve"> Yes</w:t>
      </w:r>
      <w:r w:rsidR="005A7698">
        <w:rPr>
          <w:rStyle w:val="Strong"/>
          <w:b w:val="0"/>
          <w:bCs w:val="0"/>
        </w:rPr>
        <w:t xml:space="preserve"> </w:t>
      </w:r>
      <w:sdt>
        <w:sdtPr>
          <w:rPr>
            <w:rStyle w:val="Strong"/>
            <w:b w:val="0"/>
            <w:bCs w:val="0"/>
          </w:rPr>
          <w:id w:val="-18431605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rong"/>
          </w:rPr>
        </w:sdtEndPr>
        <w:sdtContent>
          <w:r w:rsidR="00A01965">
            <w:rPr>
              <w:rStyle w:val="Strong"/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AB50CD">
        <w:rPr>
          <w:rStyle w:val="Strong"/>
          <w:b w:val="0"/>
          <w:bCs w:val="0"/>
        </w:rPr>
        <w:t xml:space="preserve"> / No</w:t>
      </w:r>
      <w:r w:rsidR="005A7698">
        <w:rPr>
          <w:rStyle w:val="Strong"/>
          <w:b w:val="0"/>
          <w:bCs w:val="0"/>
        </w:rPr>
        <w:t xml:space="preserve"> </w:t>
      </w:r>
      <w:sdt>
        <w:sdtPr>
          <w:rPr>
            <w:rStyle w:val="Strong"/>
            <w:b w:val="0"/>
            <w:bCs w:val="0"/>
          </w:rPr>
          <w:id w:val="454525368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Strong"/>
          </w:rPr>
        </w:sdtEndPr>
        <w:sdtContent>
          <w:r w:rsidR="00FA06D2">
            <w:rPr>
              <w:rStyle w:val="Strong"/>
              <w:rFonts w:ascii="MS Gothic" w:eastAsia="MS Gothic" w:hAnsi="MS Gothic" w:hint="eastAsia"/>
              <w:b w:val="0"/>
              <w:bCs w:val="0"/>
            </w:rPr>
            <w:t>☒</w:t>
          </w:r>
        </w:sdtContent>
      </w:sdt>
      <w:r w:rsidR="00AB50CD">
        <w:rPr>
          <w:rStyle w:val="Strong"/>
          <w:b w:val="0"/>
          <w:bCs w:val="0"/>
        </w:rPr>
        <w:t xml:space="preserve"> </w:t>
      </w:r>
      <w:r w:rsidR="00AB50CD" w:rsidRPr="00177180">
        <w:t>[</w:t>
      </w:r>
      <w:r w:rsidR="00AB50CD" w:rsidRPr="00A8798A">
        <w:rPr>
          <w:shd w:val="clear" w:color="auto" w:fill="EEECE1"/>
        </w:rPr>
        <w:t>If yes</w:t>
      </w:r>
      <w:r w:rsidR="00A8798A" w:rsidRPr="00A8798A">
        <w:rPr>
          <w:shd w:val="clear" w:color="auto" w:fill="EEECE1"/>
        </w:rPr>
        <w:t>,</w:t>
      </w:r>
      <w:r w:rsidR="00AB50CD" w:rsidRPr="00A8798A">
        <w:rPr>
          <w:shd w:val="clear" w:color="auto" w:fill="EEECE1"/>
        </w:rPr>
        <w:t xml:space="preserve"> please add date and time if known</w:t>
      </w:r>
      <w:r w:rsidR="00555B1A">
        <w:rPr>
          <w:shd w:val="clear" w:color="auto" w:fill="EEECE1"/>
        </w:rPr>
        <w:t>.</w:t>
      </w:r>
      <w:r w:rsidR="00AB50CD" w:rsidRPr="00177180">
        <w:t>]</w:t>
      </w:r>
    </w:p>
    <w:p w14:paraId="1550FA9E" w14:textId="77777777" w:rsidR="00996DC0" w:rsidRPr="007B6625" w:rsidRDefault="00243533" w:rsidP="00243533">
      <w:pPr>
        <w:contextualSpacing/>
      </w:pPr>
      <w:r w:rsidRPr="00C26E43">
        <w:rPr>
          <w:rStyle w:val="Strong"/>
        </w:rPr>
        <w:t>Website:</w:t>
      </w:r>
      <w:r w:rsidRPr="00C26E43">
        <w:t xml:space="preserve"> </w:t>
      </w:r>
      <w:hyperlink r:id="rId11" w:history="1">
        <w:r w:rsidR="0080296B" w:rsidRPr="00A64942">
          <w:rPr>
            <w:rStyle w:val="Hyperlink"/>
          </w:rPr>
          <w:t>a</w:t>
        </w:r>
        <w:r w:rsidR="00B20EC1" w:rsidRPr="00A64942">
          <w:rPr>
            <w:rStyle w:val="Hyperlink"/>
          </w:rPr>
          <w:t>griculture</w:t>
        </w:r>
        <w:r w:rsidR="0080296B" w:rsidRPr="00A64942">
          <w:rPr>
            <w:rStyle w:val="Hyperlink"/>
          </w:rPr>
          <w:t>.gov.au</w:t>
        </w:r>
      </w:hyperlink>
      <w:r w:rsidR="007104FA" w:rsidRPr="007B6625">
        <w:t xml:space="preserve"> </w:t>
      </w:r>
      <w:r w:rsidR="007104FA" w:rsidRPr="007D1F44">
        <w:t>[</w:t>
      </w:r>
      <w:r w:rsidR="00555B1A">
        <w:rPr>
          <w:shd w:val="clear" w:color="auto" w:fill="EEECE1"/>
        </w:rPr>
        <w:t>U</w:t>
      </w:r>
      <w:r w:rsidR="008D7484" w:rsidRPr="007D1F44">
        <w:rPr>
          <w:shd w:val="clear" w:color="auto" w:fill="EEECE1"/>
        </w:rPr>
        <w:t>pdate to rele</w:t>
      </w:r>
      <w:r w:rsidR="007B6625" w:rsidRPr="007D1F44">
        <w:rPr>
          <w:shd w:val="clear" w:color="auto" w:fill="EEECE1"/>
        </w:rPr>
        <w:t>vant w</w:t>
      </w:r>
      <w:r w:rsidR="00E63097" w:rsidRPr="007D1F44">
        <w:rPr>
          <w:shd w:val="clear" w:color="auto" w:fill="EEECE1"/>
        </w:rPr>
        <w:t>ebsite</w:t>
      </w:r>
      <w:r w:rsidR="00555B1A">
        <w:rPr>
          <w:shd w:val="clear" w:color="auto" w:fill="EEECE1"/>
        </w:rPr>
        <w:t>.</w:t>
      </w:r>
      <w:r w:rsidR="00FE64F2" w:rsidRPr="007D1F44">
        <w:t>]</w:t>
      </w:r>
    </w:p>
    <w:p w14:paraId="5EAB2EAD" w14:textId="3C355EE9" w:rsidR="00996DC0" w:rsidRDefault="00143CA4" w:rsidP="00243533">
      <w:pPr>
        <w:contextualSpacing/>
      </w:pPr>
      <w:r w:rsidRPr="00C26E43">
        <w:rPr>
          <w:rStyle w:val="Strong"/>
        </w:rPr>
        <w:t>URL:</w:t>
      </w:r>
      <w:r w:rsidRPr="00C26E43">
        <w:t xml:space="preserve"> </w:t>
      </w:r>
      <w:hyperlink r:id="rId12" w:history="1">
        <w:r w:rsidR="00FA06D2">
          <w:rPr>
            <w:rStyle w:val="Hyperlink"/>
          </w:rPr>
          <w:t>https://www.agriculture.gov.au/biosecurity-trade/export/certification/exdoc/code-sets</w:t>
        </w:r>
      </w:hyperlink>
    </w:p>
    <w:p w14:paraId="682A9449" w14:textId="557D2035" w:rsidR="00996DC0" w:rsidRDefault="00243533" w:rsidP="00243533">
      <w:pPr>
        <w:contextualSpacing/>
      </w:pPr>
      <w:r w:rsidRPr="00C26E43">
        <w:rPr>
          <w:rStyle w:val="Strong"/>
        </w:rPr>
        <w:t>Page title</w:t>
      </w:r>
      <w:r w:rsidRPr="007D1F44">
        <w:t>:</w:t>
      </w:r>
      <w:r w:rsidRPr="001A1441">
        <w:t xml:space="preserve"> </w:t>
      </w:r>
      <w:r w:rsidR="00143CA4" w:rsidRPr="007D1F44">
        <w:t>[</w:t>
      </w:r>
      <w:r w:rsidR="00FA06D2" w:rsidRPr="00FA06D2">
        <w:rPr>
          <w:shd w:val="clear" w:color="auto" w:fill="EEECE1"/>
        </w:rPr>
        <w:t>EXDOC Code Sets</w:t>
      </w:r>
      <w:r w:rsidR="00143CA4" w:rsidRPr="007D1F44">
        <w:t>]</w:t>
      </w:r>
    </w:p>
    <w:p w14:paraId="4487B4DF" w14:textId="77777777" w:rsidR="00996DC0" w:rsidRPr="001A1441" w:rsidRDefault="00201DFE" w:rsidP="00243533">
      <w:pPr>
        <w:contextualSpacing/>
      </w:pPr>
      <w:r w:rsidRPr="00201DFE">
        <w:rPr>
          <w:rStyle w:val="Strong"/>
        </w:rPr>
        <w:t>Readability</w:t>
      </w:r>
      <w:r w:rsidR="00CA4540" w:rsidRPr="007D1F44">
        <w:t>:</w:t>
      </w:r>
      <w:r w:rsidRPr="007D1F44">
        <w:t xml:space="preserve"> </w:t>
      </w:r>
      <w:r w:rsidR="00333976" w:rsidRPr="007D1F44">
        <w:t>[</w:t>
      </w:r>
      <w:r w:rsidR="00555B1A">
        <w:rPr>
          <w:shd w:val="clear" w:color="auto" w:fill="EEECE1"/>
        </w:rPr>
        <w:t>T</w:t>
      </w:r>
      <w:r w:rsidR="00177180" w:rsidRPr="007D1F44">
        <w:rPr>
          <w:shd w:val="clear" w:color="auto" w:fill="EEECE1"/>
        </w:rPr>
        <w:t xml:space="preserve">o </w:t>
      </w:r>
      <w:r w:rsidRPr="007D1F44">
        <w:rPr>
          <w:shd w:val="clear" w:color="auto" w:fill="EEECE1"/>
        </w:rPr>
        <w:t>meet Grade 5</w:t>
      </w:r>
      <w:r w:rsidR="00A7794F" w:rsidRPr="00A8798A">
        <w:rPr>
          <w:shd w:val="clear" w:color="auto" w:fill="EEECE1"/>
        </w:rPr>
        <w:t xml:space="preserve"> to </w:t>
      </w:r>
      <w:r w:rsidRPr="007D1F44">
        <w:rPr>
          <w:shd w:val="clear" w:color="auto" w:fill="EEECE1"/>
        </w:rPr>
        <w:t xml:space="preserve">9, use </w:t>
      </w:r>
      <w:hyperlink r:id="rId13" w:history="1">
        <w:r w:rsidRPr="00A8798A">
          <w:rPr>
            <w:rStyle w:val="Hyperlink"/>
            <w:shd w:val="clear" w:color="auto" w:fill="EEECE1"/>
          </w:rPr>
          <w:t>Hemingway Editor</w:t>
        </w:r>
      </w:hyperlink>
      <w:r w:rsidR="00555B1A">
        <w:rPr>
          <w:shd w:val="clear" w:color="auto" w:fill="EEECE1"/>
        </w:rPr>
        <w:t>.</w:t>
      </w:r>
      <w:r w:rsidR="00333976" w:rsidRPr="007D1F44">
        <w:t>]</w:t>
      </w:r>
    </w:p>
    <w:p w14:paraId="5917EB9E" w14:textId="5555C756" w:rsidR="00996DC0" w:rsidRDefault="00243533" w:rsidP="00243533">
      <w:pPr>
        <w:contextualSpacing/>
      </w:pPr>
      <w:r w:rsidRPr="00C26E43">
        <w:rPr>
          <w:rStyle w:val="Strong"/>
        </w:rPr>
        <w:t>Business contact:</w:t>
      </w:r>
      <w:r w:rsidRPr="00C26E43">
        <w:t xml:space="preserve"> </w:t>
      </w:r>
      <w:r w:rsidR="00FA06D2">
        <w:t xml:space="preserve">Naomi Flynn, Export Systems Support, Meat Exports Branch </w:t>
      </w:r>
      <w:proofErr w:type="gramStart"/>
      <w:r w:rsidR="00FA06D2">
        <w:t>02  6272</w:t>
      </w:r>
      <w:proofErr w:type="gramEnd"/>
      <w:r w:rsidR="00FA06D2">
        <w:t xml:space="preserve"> 4934</w:t>
      </w:r>
    </w:p>
    <w:p w14:paraId="05B6F77A" w14:textId="521F19A5" w:rsidR="00B17FD7" w:rsidRDefault="00143CA4" w:rsidP="00243533">
      <w:pPr>
        <w:contextualSpacing/>
      </w:pPr>
      <w:r>
        <w:rPr>
          <w:rStyle w:val="Strong"/>
        </w:rPr>
        <w:t>SES approver</w:t>
      </w:r>
      <w:r w:rsidRPr="00C26E43">
        <w:rPr>
          <w:rStyle w:val="Strong"/>
        </w:rPr>
        <w:t>:</w:t>
      </w:r>
      <w:r w:rsidRPr="00C26E43">
        <w:t xml:space="preserve"> </w:t>
      </w:r>
      <w:r w:rsidR="00FA06D2">
        <w:t xml:space="preserve">Christine Mulhearn, Meat Exports Branch </w:t>
      </w:r>
      <w:r w:rsidR="00A8798A">
        <w:t xml:space="preserve"> </w:t>
      </w:r>
    </w:p>
    <w:p w14:paraId="5740A616" w14:textId="0E27A2A4" w:rsidR="001667DC" w:rsidRPr="001A1441" w:rsidRDefault="001667DC" w:rsidP="007D1F44">
      <w:pPr>
        <w:spacing w:after="360"/>
        <w:contextualSpacing/>
      </w:pPr>
      <w:r w:rsidRPr="009350E0">
        <w:rPr>
          <w:b/>
          <w:bCs/>
        </w:rPr>
        <w:t>Comments</w:t>
      </w:r>
      <w:r w:rsidRPr="007D1F44">
        <w:t>:</w:t>
      </w:r>
      <w:r w:rsidRPr="001A1441">
        <w:t xml:space="preserve"> </w:t>
      </w:r>
      <w:r w:rsidR="009350E0" w:rsidRPr="007D1F44">
        <w:t>[</w:t>
      </w:r>
    </w:p>
    <w:p w14:paraId="66307E9E" w14:textId="77777777" w:rsidR="00B319BE" w:rsidRPr="001C340F" w:rsidRDefault="00B319BE" w:rsidP="007D1F44">
      <w:pPr>
        <w:spacing w:before="240" w:after="0"/>
        <w:rPr>
          <w:b/>
          <w:bCs/>
        </w:rPr>
      </w:pPr>
      <w:r w:rsidRPr="001C340F">
        <w:rPr>
          <w:b/>
          <w:bCs/>
        </w:rPr>
        <w:t>Submit</w:t>
      </w:r>
      <w:r w:rsidR="001C340F">
        <w:rPr>
          <w:b/>
          <w:bCs/>
        </w:rPr>
        <w:t>ting</w:t>
      </w:r>
      <w:r w:rsidRPr="001C340F">
        <w:rPr>
          <w:b/>
          <w:bCs/>
        </w:rPr>
        <w:t xml:space="preserve"> your request</w:t>
      </w:r>
    </w:p>
    <w:p w14:paraId="6D76716D" w14:textId="77777777" w:rsidR="00541021" w:rsidRPr="00541021" w:rsidRDefault="00A8798A" w:rsidP="007D1F44">
      <w:pPr>
        <w:shd w:val="clear" w:color="auto" w:fill="EEECE1"/>
        <w:spacing w:after="0"/>
        <w:rPr>
          <w:rFonts w:ascii="Calibri" w:hAnsi="Calibri" w:cs="Calibri"/>
          <w:sz w:val="22"/>
        </w:rPr>
      </w:pPr>
      <w:r>
        <w:t>[</w:t>
      </w:r>
      <w:r w:rsidR="00541021">
        <w:t>Use this template to draft or update your web page.</w:t>
      </w:r>
      <w:r>
        <w:t>]</w:t>
      </w:r>
    </w:p>
    <w:p w14:paraId="7F1A0408" w14:textId="3125019C" w:rsidR="00B319BE" w:rsidRDefault="00B319BE" w:rsidP="007036CA">
      <w:pPr>
        <w:pStyle w:val="Heading1"/>
        <w:pBdr>
          <w:top w:val="single" w:sz="4" w:space="1" w:color="auto"/>
        </w:pBdr>
      </w:pPr>
    </w:p>
    <w:p w14:paraId="636E731D" w14:textId="77777777" w:rsidR="00FA06D2" w:rsidRPr="00FA06D2" w:rsidRDefault="00FA06D2" w:rsidP="00FA06D2">
      <w:pPr>
        <w:pStyle w:val="Heading1"/>
      </w:pPr>
      <w:r w:rsidRPr="00FA06D2">
        <w:t>EXDOC Code Sets</w:t>
      </w:r>
    </w:p>
    <w:p w14:paraId="1F430644" w14:textId="77777777" w:rsidR="00FA06D2" w:rsidRPr="00FA06D2" w:rsidRDefault="00FA06D2" w:rsidP="00FA06D2">
      <w:r w:rsidRPr="00FA06D2">
        <w:t>The following zip file contains the full set of codes required for EXDOC as listed in the </w:t>
      </w:r>
      <w:hyperlink r:id="rId14" w:tooltip="EXDOC exporter interface specifications, errata sets" w:history="1">
        <w:r w:rsidRPr="00FA06D2">
          <w:rPr>
            <w:rStyle w:val="Hyperlink"/>
          </w:rPr>
          <w:t>EXDOC Exporter System Interface Specification</w:t>
        </w:r>
      </w:hyperlink>
      <w:r w:rsidRPr="00FA06D2">
        <w:t>.</w:t>
      </w:r>
    </w:p>
    <w:p w14:paraId="6954134D" w14:textId="77777777" w:rsidR="00FA06D2" w:rsidRPr="00FA06D2" w:rsidRDefault="00FA06D2" w:rsidP="00FA06D2">
      <w:r w:rsidRPr="00FA06D2">
        <w:rPr>
          <w:b/>
          <w:bCs/>
        </w:rPr>
        <w:t>Download</w:t>
      </w:r>
    </w:p>
    <w:p w14:paraId="59755E71" w14:textId="1DAC486E" w:rsidR="00FA06D2" w:rsidRPr="00FA06D2" w:rsidRDefault="00FA06D2" w:rsidP="00FA06D2">
      <w:r w:rsidRPr="00FA06D2">
        <w:fldChar w:fldCharType="begin"/>
      </w:r>
      <w:r w:rsidRPr="00FA06D2">
        <w:instrText>HYPERLINK "https://www.agriculture.gov.au/sites/default/files/documents/exdoc-code-sets-11-nov-2024.zip" \o "exdoc-code-sets-11-nov-2024.zip"</w:instrText>
      </w:r>
      <w:r w:rsidRPr="00FA06D2">
        <w:fldChar w:fldCharType="separate"/>
      </w:r>
      <w:r w:rsidRPr="00FA06D2">
        <w:rPr>
          <w:rStyle w:val="Hyperlink"/>
        </w:rPr>
        <w:t xml:space="preserve">EXDOC Code Sets </w:t>
      </w:r>
      <w:del w:id="0" w:author="Flynn, Naomi" w:date="2025-05-09T14:54:00Z" w16du:dateUtc="2025-05-09T04:54:00Z">
        <w:r w:rsidRPr="00FA06D2" w:rsidDel="00FA06D2">
          <w:rPr>
            <w:rStyle w:val="Hyperlink"/>
          </w:rPr>
          <w:delText>11 November 2024</w:delText>
        </w:r>
      </w:del>
      <w:ins w:id="1" w:author="Flynn, Naomi" w:date="2025-05-09T14:54:00Z" w16du:dateUtc="2025-05-09T04:54:00Z">
        <w:r>
          <w:rPr>
            <w:rStyle w:val="Hyperlink"/>
          </w:rPr>
          <w:t>9 May 2025</w:t>
        </w:r>
      </w:ins>
      <w:r w:rsidRPr="00FA06D2">
        <w:rPr>
          <w:rStyle w:val="Hyperlink"/>
        </w:rPr>
        <w:t xml:space="preserve"> 643 KB ZIP</w:t>
      </w:r>
      <w:r w:rsidRPr="00FA06D2">
        <w:fldChar w:fldCharType="end"/>
      </w:r>
    </w:p>
    <w:p w14:paraId="06B4FD5B" w14:textId="77777777" w:rsidR="00FA06D2" w:rsidRPr="00FA06D2" w:rsidRDefault="00FA06D2" w:rsidP="00FA06D2">
      <w:r w:rsidRPr="00FA06D2">
        <w:t>If you have difficulty accessing these files, visit </w:t>
      </w:r>
      <w:hyperlink r:id="rId15" w:tooltip="Accessibility" w:history="1">
        <w:r w:rsidRPr="00FA06D2">
          <w:rPr>
            <w:rStyle w:val="Hyperlink"/>
          </w:rPr>
          <w:t>web accessibility</w:t>
        </w:r>
      </w:hyperlink>
      <w:r w:rsidRPr="00FA06D2">
        <w:t> for assistance.</w:t>
      </w:r>
    </w:p>
    <w:p w14:paraId="6868398A" w14:textId="77777777" w:rsidR="00FA06D2" w:rsidRPr="00FA06D2" w:rsidRDefault="00FA06D2" w:rsidP="00FA06D2">
      <w:r w:rsidRPr="00FA06D2">
        <w:t>General enquiries</w:t>
      </w:r>
    </w:p>
    <w:p w14:paraId="017446CB" w14:textId="77777777" w:rsidR="00FA06D2" w:rsidRPr="00FA06D2" w:rsidRDefault="00FA06D2" w:rsidP="00FA06D2">
      <w:r w:rsidRPr="00FA06D2">
        <w:rPr>
          <w:b/>
          <w:bCs/>
        </w:rPr>
        <w:t>Call </w:t>
      </w:r>
      <w:hyperlink r:id="rId16" w:history="1">
        <w:r w:rsidRPr="00FA06D2">
          <w:rPr>
            <w:rStyle w:val="Hyperlink"/>
            <w:b/>
            <w:bCs/>
          </w:rPr>
          <w:t>1800 900 090</w:t>
        </w:r>
      </w:hyperlink>
    </w:p>
    <w:p w14:paraId="64CC7D2F" w14:textId="77777777" w:rsidR="00FA06D2" w:rsidRPr="00FA06D2" w:rsidRDefault="00FA06D2" w:rsidP="00FA06D2">
      <w:hyperlink r:id="rId17" w:history="1">
        <w:r w:rsidRPr="00FA06D2">
          <w:rPr>
            <w:rStyle w:val="Hyperlink"/>
          </w:rPr>
          <w:t>Contact us online</w:t>
        </w:r>
      </w:hyperlink>
    </w:p>
    <w:p w14:paraId="13EB710F" w14:textId="77777777" w:rsidR="00FA06D2" w:rsidRPr="00FA06D2" w:rsidRDefault="00FA06D2" w:rsidP="00FA06D2">
      <w:hyperlink r:id="rId18" w:tooltip="Report a pest or disease concern" w:history="1">
        <w:r w:rsidRPr="00FA06D2">
          <w:rPr>
            <w:rStyle w:val="Hyperlink"/>
          </w:rPr>
          <w:t>Report a biosecurity concern</w:t>
        </w:r>
      </w:hyperlink>
    </w:p>
    <w:p w14:paraId="3BD8011D" w14:textId="77777777" w:rsidR="00FA06D2" w:rsidRPr="00FA06D2" w:rsidRDefault="00FA06D2" w:rsidP="00FA06D2"/>
    <w:p w14:paraId="241997AD" w14:textId="77777777" w:rsidR="00150AF2" w:rsidRDefault="00B319BE" w:rsidP="00E90CA1">
      <w:r w:rsidRPr="00E46AA0">
        <w:t>[</w:t>
      </w:r>
      <w:r w:rsidRPr="007D1F44">
        <w:rPr>
          <w:shd w:val="clear" w:color="auto" w:fill="EEECE1"/>
        </w:rPr>
        <w:t>Write new content, or copy and paste content from existing web page and edit in track</w:t>
      </w:r>
      <w:r w:rsidR="0087088D">
        <w:rPr>
          <w:shd w:val="clear" w:color="auto" w:fill="EEECE1"/>
        </w:rPr>
        <w:t> </w:t>
      </w:r>
      <w:r w:rsidRPr="007D1F44">
        <w:rPr>
          <w:shd w:val="clear" w:color="auto" w:fill="EEECE1"/>
        </w:rPr>
        <w:t>changes</w:t>
      </w:r>
      <w:r w:rsidRPr="00E46AA0">
        <w:t>]</w:t>
      </w:r>
    </w:p>
    <w:p w14:paraId="04DC8990" w14:textId="77777777" w:rsidR="00177180" w:rsidRDefault="00E90CA1" w:rsidP="00E90CA1">
      <w:r>
        <w:t>Normal text.</w:t>
      </w:r>
    </w:p>
    <w:p w14:paraId="1B961841" w14:textId="77777777" w:rsidR="00E90CA1" w:rsidRDefault="00E90CA1" w:rsidP="00E90CA1">
      <w:proofErr w:type="spellStart"/>
      <w:r>
        <w:t>Xxxx</w:t>
      </w:r>
      <w:proofErr w:type="spellEnd"/>
      <w:r>
        <w:t>:</w:t>
      </w:r>
    </w:p>
    <w:p w14:paraId="682D3F44" w14:textId="77777777" w:rsidR="00E90CA1" w:rsidRDefault="00E90CA1" w:rsidP="00D81C06">
      <w:pPr>
        <w:pStyle w:val="ListBullet"/>
        <w:tabs>
          <w:tab w:val="clear" w:pos="426"/>
          <w:tab w:val="num" w:pos="454"/>
        </w:tabs>
      </w:pPr>
      <w:r>
        <w:t>List Bullet.</w:t>
      </w:r>
    </w:p>
    <w:p w14:paraId="2AE102C0" w14:textId="77777777" w:rsidR="00E90CA1" w:rsidRDefault="00E90CA1" w:rsidP="00E90CA1">
      <w:pPr>
        <w:pStyle w:val="ListBullet2"/>
      </w:pPr>
      <w:r>
        <w:t>List Bullet 2.</w:t>
      </w:r>
    </w:p>
    <w:p w14:paraId="15333A92" w14:textId="77777777" w:rsidR="00E90CA1" w:rsidRDefault="00E90CA1" w:rsidP="00E90CA1">
      <w:proofErr w:type="spellStart"/>
      <w:r>
        <w:lastRenderedPageBreak/>
        <w:t>Xxxx</w:t>
      </w:r>
      <w:proofErr w:type="spellEnd"/>
      <w:r>
        <w:t>:</w:t>
      </w:r>
    </w:p>
    <w:p w14:paraId="695ABD11" w14:textId="77777777" w:rsidR="00E90CA1" w:rsidRDefault="00E90CA1" w:rsidP="00D81C06">
      <w:pPr>
        <w:pStyle w:val="ListNumber"/>
        <w:tabs>
          <w:tab w:val="clear" w:pos="426"/>
          <w:tab w:val="left" w:pos="454"/>
        </w:tabs>
      </w:pPr>
      <w:r>
        <w:t>List Number.</w:t>
      </w:r>
    </w:p>
    <w:p w14:paraId="591420B2" w14:textId="77777777" w:rsidR="00E90CA1" w:rsidRDefault="00E90CA1" w:rsidP="00E90CA1">
      <w:pPr>
        <w:pStyle w:val="ListNumber2"/>
      </w:pPr>
      <w:r>
        <w:t>List Number 2</w:t>
      </w:r>
    </w:p>
    <w:p w14:paraId="74373F9A" w14:textId="77777777" w:rsidR="00E90CA1" w:rsidRDefault="00E90CA1" w:rsidP="00E90CA1">
      <w:pPr>
        <w:pStyle w:val="Heading2"/>
      </w:pPr>
      <w:r>
        <w:t>Heading 2</w:t>
      </w:r>
    </w:p>
    <w:p w14:paraId="068FE937" w14:textId="77777777" w:rsidR="00416C1D" w:rsidRPr="00E90CA1" w:rsidRDefault="00E90CA1" w:rsidP="00416C1D">
      <w:r>
        <w:t>Normal text.</w:t>
      </w:r>
    </w:p>
    <w:sectPr w:rsidR="00416C1D" w:rsidRPr="00E90CA1" w:rsidSect="002967C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8" w:bottom="1418" w:left="1418" w:header="567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7594E" w14:textId="77777777" w:rsidR="00FA06D2" w:rsidRDefault="00FA06D2" w:rsidP="00267841">
      <w:r>
        <w:separator/>
      </w:r>
    </w:p>
    <w:p w14:paraId="0209CF25" w14:textId="77777777" w:rsidR="00FA06D2" w:rsidRDefault="00FA06D2"/>
    <w:p w14:paraId="4D5C6EB2" w14:textId="77777777" w:rsidR="00FA06D2" w:rsidRDefault="00FA06D2"/>
  </w:endnote>
  <w:endnote w:type="continuationSeparator" w:id="0">
    <w:p w14:paraId="6305CB17" w14:textId="77777777" w:rsidR="00FA06D2" w:rsidRDefault="00FA06D2" w:rsidP="00267841">
      <w:r>
        <w:continuationSeparator/>
      </w:r>
    </w:p>
    <w:p w14:paraId="704D0CD7" w14:textId="77777777" w:rsidR="00FA06D2" w:rsidRDefault="00FA06D2"/>
    <w:p w14:paraId="56F28BFD" w14:textId="77777777" w:rsidR="00FA06D2" w:rsidRDefault="00FA06D2"/>
  </w:endnote>
  <w:endnote w:type="continuationNotice" w:id="1">
    <w:p w14:paraId="1332680A" w14:textId="77777777" w:rsidR="00FA06D2" w:rsidRPr="00696C70" w:rsidRDefault="00FA06D2" w:rsidP="00267841">
      <w:pPr>
        <w:pStyle w:val="Footer"/>
      </w:pPr>
    </w:p>
    <w:p w14:paraId="0FCE12A4" w14:textId="77777777" w:rsidR="00FA06D2" w:rsidRDefault="00FA06D2"/>
    <w:p w14:paraId="6FADCA3C" w14:textId="77777777" w:rsidR="00FA06D2" w:rsidRDefault="00FA06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AC21" w14:textId="77777777" w:rsidR="00D85164" w:rsidRDefault="00193C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4625" behindDoc="0" locked="0" layoutInCell="1" allowOverlap="1" wp14:anchorId="337EEB36" wp14:editId="27123B5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404495"/>
              <wp:effectExtent l="0" t="0" r="635" b="0"/>
              <wp:wrapNone/>
              <wp:docPr id="1565235297" name="Text Box 1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6EE6D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7EEB3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alt="OFFICIAL" style="position:absolute;left:0;text-align:left;margin-left:0;margin-top:0;width:43.45pt;height:31.85pt;z-index:25167462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" filled="f" stroked="f">
              <v:textbox style="mso-fit-shape-to-text:t" inset="0,0,0,15pt">
                <w:txbxContent>
                  <w:p w14:paraId="1616EE6D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61B0" w14:textId="77777777" w:rsidR="00DE71F4" w:rsidRDefault="00193C86" w:rsidP="00193C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9" behindDoc="0" locked="0" layoutInCell="1" allowOverlap="1" wp14:anchorId="017ACEA6" wp14:editId="5F567492">
              <wp:simplePos x="899160" y="1005078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404495"/>
              <wp:effectExtent l="0" t="0" r="635" b="0"/>
              <wp:wrapNone/>
              <wp:docPr id="1199776282" name="Text Box 1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10BC4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ACEA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alt="OFFICIAL" style="position:absolute;left:0;text-align:left;margin-left:0;margin-top:0;width:43.45pt;height:31.85pt;z-index:251675649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" filled="f" stroked="f">
              <v:textbox style="mso-fit-shape-to-text:t" inset="0,0,0,15pt">
                <w:txbxContent>
                  <w:p w14:paraId="1BD10BC4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20EC1" w:rsidRPr="00B20EC1">
      <w:t>Department of Agriculture, Fisheries and Forestry</w:t>
    </w:r>
    <w:r>
      <w:tab/>
    </w:r>
    <w:r w:rsidR="00DE71F4">
      <w:fldChar w:fldCharType="begin"/>
    </w:r>
    <w:r w:rsidR="00DE71F4">
      <w:instrText xml:space="preserve"> PAGE   \* MERGEFORMAT </w:instrText>
    </w:r>
    <w:r w:rsidR="00DE71F4">
      <w:fldChar w:fldCharType="separate"/>
    </w:r>
    <w:r w:rsidR="00526ACB">
      <w:rPr>
        <w:noProof/>
      </w:rPr>
      <w:t>1</w:t>
    </w:r>
    <w:r w:rsidR="00DE71F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82445" w14:textId="77777777" w:rsidR="00D85164" w:rsidRDefault="00193C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3601" behindDoc="0" locked="0" layoutInCell="1" allowOverlap="1" wp14:anchorId="37EAAA7A" wp14:editId="409AD49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404495"/>
              <wp:effectExtent l="0" t="0" r="635" b="0"/>
              <wp:wrapNone/>
              <wp:docPr id="1942860050" name="Text Box 1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063649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EAAA7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alt="OFFICIAL" style="position:absolute;left:0;text-align:left;margin-left:0;margin-top:0;width:43.45pt;height:31.85pt;z-index:25167360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" filled="f" stroked="f">
              <v:textbox style="mso-fit-shape-to-text:t" inset="0,0,0,15pt">
                <w:txbxContent>
                  <w:p w14:paraId="2D063649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897EB" w14:textId="77777777" w:rsidR="00FA06D2" w:rsidRDefault="00FA06D2" w:rsidP="00267841">
      <w:r>
        <w:separator/>
      </w:r>
    </w:p>
    <w:p w14:paraId="7538E384" w14:textId="77777777" w:rsidR="00FA06D2" w:rsidRDefault="00FA06D2"/>
    <w:p w14:paraId="227D344B" w14:textId="77777777" w:rsidR="00FA06D2" w:rsidRDefault="00FA06D2"/>
  </w:footnote>
  <w:footnote w:type="continuationSeparator" w:id="0">
    <w:p w14:paraId="52C770E0" w14:textId="77777777" w:rsidR="00FA06D2" w:rsidRDefault="00FA06D2" w:rsidP="00267841">
      <w:r>
        <w:continuationSeparator/>
      </w:r>
    </w:p>
    <w:p w14:paraId="48421DC3" w14:textId="77777777" w:rsidR="00FA06D2" w:rsidRDefault="00FA06D2"/>
    <w:p w14:paraId="2B7C9A42" w14:textId="77777777" w:rsidR="00FA06D2" w:rsidRDefault="00FA06D2"/>
  </w:footnote>
  <w:footnote w:type="continuationNotice" w:id="1">
    <w:p w14:paraId="57326291" w14:textId="77777777" w:rsidR="00FA06D2" w:rsidRPr="00310C6A" w:rsidRDefault="00FA06D2" w:rsidP="00267841">
      <w:pPr>
        <w:pStyle w:val="Footer"/>
      </w:pPr>
    </w:p>
    <w:p w14:paraId="42FC4225" w14:textId="77777777" w:rsidR="00FA06D2" w:rsidRDefault="00FA06D2"/>
    <w:p w14:paraId="62826DBD" w14:textId="77777777" w:rsidR="00FA06D2" w:rsidRDefault="00FA06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F62E3" w14:textId="77777777" w:rsidR="00DE71F4" w:rsidRDefault="00193C86" w:rsidP="0026784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71553" behindDoc="0" locked="0" layoutInCell="1" allowOverlap="1" wp14:anchorId="65F0D0C0" wp14:editId="6285473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404495"/>
              <wp:effectExtent l="0" t="0" r="635" b="14605"/>
              <wp:wrapNone/>
              <wp:docPr id="294889345" name="Text Box 8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9E578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0D0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OFFICIAL" style="position:absolute;left:0;text-align:left;margin-left:0;margin-top:0;width:43.45pt;height:31.85pt;z-index:251671553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" filled="f" stroked="f">
              <v:textbox style="mso-fit-shape-to-text:t" inset="0,15pt,0,0">
                <w:txbxContent>
                  <w:p w14:paraId="0ED9E578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A06D2">
      <w:rPr>
        <w:noProof/>
        <w:lang w:val="en-US"/>
      </w:rPr>
      <w:pict w14:anchorId="2E08FC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5351" o:spid="_x0000_s1026" type="#_x0000_t136" style="position:absolute;left:0;text-align:left;margin-left:0;margin-top:0;width:548.05pt;height:91.3pt;rotation:315;z-index:-251658239;mso-position-horizontal:center;mso-position-horizontal-relative:margin;mso-position-vertical:center;mso-position-vertical-relative:margin" o:allowincell="f" fillcolor="gray" stroked="f">
          <v:fill opacity=".5"/>
          <v:textpath style="font-family:&quot;Cambria&quot;;font-size:1pt" string="EXAMPLE ONL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584F" w14:textId="77777777" w:rsidR="00193C86" w:rsidRDefault="00193C8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2577" behindDoc="0" locked="0" layoutInCell="1" allowOverlap="1" wp14:anchorId="29D6B0FE" wp14:editId="2C50D16C">
              <wp:simplePos x="899160" y="358140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404495"/>
              <wp:effectExtent l="0" t="0" r="635" b="14605"/>
              <wp:wrapNone/>
              <wp:docPr id="789459573" name="Text Box 9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3D8E39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D6B0F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alt="OFFICIAL" style="position:absolute;left:0;text-align:left;margin-left:0;margin-top:0;width:43.45pt;height:31.85pt;z-index:25167257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" filled="f" stroked="f">
              <v:textbox style="mso-fit-shape-to-text:t" inset="0,15pt,0,0">
                <w:txbxContent>
                  <w:p w14:paraId="673D8E39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[</w:t>
    </w:r>
    <w:r w:rsidRPr="00193C86">
      <w:rPr>
        <w:shd w:val="clear" w:color="auto" w:fill="EEECE1" w:themeFill="background2"/>
      </w:rPr>
      <w:t>insert page title</w:t>
    </w:r>
    <w: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A42BE" w14:textId="77777777" w:rsidR="00DE71F4" w:rsidRDefault="00193C86" w:rsidP="00C16FC4">
    <w:pPr>
      <w:pStyle w:val="Header"/>
      <w:jc w:val="left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70529" behindDoc="0" locked="0" layoutInCell="1" allowOverlap="1" wp14:anchorId="12C2DCB6" wp14:editId="5899DEA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404495"/>
              <wp:effectExtent l="0" t="0" r="635" b="14605"/>
              <wp:wrapNone/>
              <wp:docPr id="1926250071" name="Text Box 7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24F1D0" w14:textId="77777777" w:rsidR="00193C86" w:rsidRPr="00193C86" w:rsidRDefault="00193C86" w:rsidP="00193C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</w:pPr>
                          <w:r w:rsidRPr="00193C8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C2DCB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alt="OFFICIAL" style="position:absolute;margin-left:0;margin-top:0;width:43.45pt;height:31.85pt;z-index:251670529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" filled="f" stroked="f">
              <v:textbox style="mso-fit-shape-to-text:t" inset="0,15pt,0,0">
                <w:txbxContent>
                  <w:p w14:paraId="1C24F1D0" w14:textId="77777777" w:rsidR="00193C86" w:rsidRPr="00193C86" w:rsidRDefault="00193C86" w:rsidP="00193C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</w:pPr>
                    <w:r w:rsidRPr="00193C86">
                      <w:rPr>
                        <w:rFonts w:ascii="Calibri" w:eastAsia="Calibri" w:hAnsi="Calibri" w:cs="Calibri"/>
                        <w:noProof/>
                        <w:color w:val="FF0000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71F4">
      <w:rPr>
        <w:noProof/>
        <w:lang w:eastAsia="en-AU"/>
      </w:rPr>
      <w:drawing>
        <wp:inline distT="0" distB="0" distL="0" distR="0" wp14:anchorId="21FE75EC" wp14:editId="39FE9163">
          <wp:extent cx="2316480" cy="737616"/>
          <wp:effectExtent l="0" t="0" r="7620" b="5715"/>
          <wp:docPr id="8" name="Picture 8" descr="Department of Agriculture and Water Resour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aster_Inline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80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06D2">
      <w:rPr>
        <w:noProof/>
        <w:lang w:val="en-US"/>
      </w:rPr>
      <w:pict w14:anchorId="761C54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5350" o:spid="_x0000_s1025" type="#_x0000_t136" style="position:absolute;margin-left:0;margin-top:0;width:548.05pt;height:91.3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Cambria&quot;;font-size:1pt" string="EXAMPLE ONL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A5A6F8E"/>
    <w:lvl w:ilvl="0">
      <w:start w:val="1"/>
      <w:numFmt w:val="bullet"/>
      <w:pStyle w:val="ListBullet2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37AC14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D6E7547"/>
    <w:multiLevelType w:val="singleLevel"/>
    <w:tmpl w:val="931C1F3A"/>
    <w:lvl w:ilvl="0">
      <w:start w:val="1"/>
      <w:numFmt w:val="lowerRoman"/>
      <w:pStyle w:val="ListNumber3"/>
      <w:lvlText w:val="%1."/>
      <w:lvlJc w:val="left"/>
      <w:pPr>
        <w:ind w:left="1267" w:hanging="360"/>
      </w:pPr>
      <w:rPr>
        <w:rFonts w:hint="default"/>
        <w:color w:val="auto"/>
      </w:rPr>
    </w:lvl>
  </w:abstractNum>
  <w:abstractNum w:abstractNumId="3" w15:restartNumberingAfterBreak="0">
    <w:nsid w:val="12056DAA"/>
    <w:multiLevelType w:val="hybridMultilevel"/>
    <w:tmpl w:val="1F60E8A6"/>
    <w:lvl w:ilvl="0" w:tplc="E528DA04">
      <w:start w:val="1"/>
      <w:numFmt w:val="bullet"/>
      <w:pStyle w:val="Table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6B606F"/>
    <w:multiLevelType w:val="hybridMultilevel"/>
    <w:tmpl w:val="E0560262"/>
    <w:lvl w:ilvl="0" w:tplc="3CE6C48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8E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3AF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604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AE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84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61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0A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B29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20078"/>
    <w:multiLevelType w:val="multilevel"/>
    <w:tmpl w:val="197C0294"/>
    <w:styleLink w:val="Headinglist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1E62620"/>
    <w:multiLevelType w:val="hybridMultilevel"/>
    <w:tmpl w:val="F56E2D40"/>
    <w:lvl w:ilvl="0" w:tplc="4EE2C13C">
      <w:start w:val="1"/>
      <w:numFmt w:val="decimal"/>
      <w:pStyle w:val="ListNumb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0F8F"/>
    <w:multiLevelType w:val="hybridMultilevel"/>
    <w:tmpl w:val="0310DE9C"/>
    <w:lvl w:ilvl="0" w:tplc="0D50F14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/>
        <w:color w:val="FF000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612CF"/>
    <w:multiLevelType w:val="hybridMultilevel"/>
    <w:tmpl w:val="34CE405A"/>
    <w:lvl w:ilvl="0" w:tplc="B9DA89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E2E4A"/>
    <w:multiLevelType w:val="hybridMultilevel"/>
    <w:tmpl w:val="B7086130"/>
    <w:lvl w:ilvl="0" w:tplc="0C090001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41859"/>
    <w:multiLevelType w:val="hybridMultilevel"/>
    <w:tmpl w:val="953E0322"/>
    <w:lvl w:ilvl="0" w:tplc="E682CC06">
      <w:start w:val="1"/>
      <w:numFmt w:val="lowerLetter"/>
      <w:pStyle w:val="ListNumber2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B284F72"/>
    <w:multiLevelType w:val="multilevel"/>
    <w:tmpl w:val="6DA85C3C"/>
    <w:lvl w:ilvl="0">
      <w:start w:val="1"/>
      <w:numFmt w:val="decimal"/>
      <w:pStyle w:val="BoxTextNumb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B8F3B04"/>
    <w:multiLevelType w:val="multilevel"/>
    <w:tmpl w:val="4182A4F0"/>
    <w:styleLink w:val="Numberlist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num w:numId="1" w16cid:durableId="1669016905">
    <w:abstractNumId w:val="1"/>
  </w:num>
  <w:num w:numId="2" w16cid:durableId="199054974">
    <w:abstractNumId w:val="0"/>
    <w:lvlOverride w:ilvl="0">
      <w:startOverride w:val="1"/>
    </w:lvlOverride>
  </w:num>
  <w:num w:numId="3" w16cid:durableId="1441603208">
    <w:abstractNumId w:val="9"/>
  </w:num>
  <w:num w:numId="4" w16cid:durableId="1381320385">
    <w:abstractNumId w:val="4"/>
  </w:num>
  <w:num w:numId="5" w16cid:durableId="1822379362">
    <w:abstractNumId w:val="11"/>
  </w:num>
  <w:num w:numId="6" w16cid:durableId="1220246970">
    <w:abstractNumId w:val="13"/>
  </w:num>
  <w:num w:numId="7" w16cid:durableId="413742828">
    <w:abstractNumId w:val="2"/>
  </w:num>
  <w:num w:numId="8" w16cid:durableId="225068742">
    <w:abstractNumId w:val="5"/>
  </w:num>
  <w:num w:numId="9" w16cid:durableId="206797948">
    <w:abstractNumId w:val="10"/>
  </w:num>
  <w:num w:numId="10" w16cid:durableId="198782951">
    <w:abstractNumId w:val="6"/>
  </w:num>
  <w:num w:numId="11" w16cid:durableId="453207826">
    <w:abstractNumId w:val="8"/>
  </w:num>
  <w:num w:numId="12" w16cid:durableId="784422964">
    <w:abstractNumId w:val="7"/>
  </w:num>
  <w:num w:numId="13" w16cid:durableId="53359147">
    <w:abstractNumId w:val="12"/>
  </w:num>
  <w:num w:numId="14" w16cid:durableId="394668068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lynn, Naomi">
    <w15:presenceInfo w15:providerId="AD" w15:userId="S::Naomi.Flynn@aff.gov.au::1912109b-9b5d-4777-a276-9279c7ec7c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D2"/>
    <w:rsid w:val="00000768"/>
    <w:rsid w:val="000008A6"/>
    <w:rsid w:val="00001B76"/>
    <w:rsid w:val="000020B5"/>
    <w:rsid w:val="000027C9"/>
    <w:rsid w:val="000039FD"/>
    <w:rsid w:val="000040AC"/>
    <w:rsid w:val="000045BE"/>
    <w:rsid w:val="0000510A"/>
    <w:rsid w:val="00005693"/>
    <w:rsid w:val="00006FBD"/>
    <w:rsid w:val="00007D86"/>
    <w:rsid w:val="00007FD4"/>
    <w:rsid w:val="00011A8A"/>
    <w:rsid w:val="000121BF"/>
    <w:rsid w:val="000125BB"/>
    <w:rsid w:val="00014EF6"/>
    <w:rsid w:val="0001504C"/>
    <w:rsid w:val="000150DB"/>
    <w:rsid w:val="000152F2"/>
    <w:rsid w:val="000165F4"/>
    <w:rsid w:val="00020B9F"/>
    <w:rsid w:val="0002273A"/>
    <w:rsid w:val="000232C5"/>
    <w:rsid w:val="00023C00"/>
    <w:rsid w:val="000257A6"/>
    <w:rsid w:val="0002655F"/>
    <w:rsid w:val="000304DC"/>
    <w:rsid w:val="00030743"/>
    <w:rsid w:val="00030DBE"/>
    <w:rsid w:val="00032C98"/>
    <w:rsid w:val="00033EE3"/>
    <w:rsid w:val="00034415"/>
    <w:rsid w:val="00034582"/>
    <w:rsid w:val="0003507A"/>
    <w:rsid w:val="000353F7"/>
    <w:rsid w:val="000357D6"/>
    <w:rsid w:val="00037065"/>
    <w:rsid w:val="000409CF"/>
    <w:rsid w:val="000413BD"/>
    <w:rsid w:val="00041B91"/>
    <w:rsid w:val="00041C73"/>
    <w:rsid w:val="00041D7C"/>
    <w:rsid w:val="0004353E"/>
    <w:rsid w:val="00043D8C"/>
    <w:rsid w:val="00044210"/>
    <w:rsid w:val="00044441"/>
    <w:rsid w:val="00044A45"/>
    <w:rsid w:val="00044B19"/>
    <w:rsid w:val="00045C03"/>
    <w:rsid w:val="00045C0E"/>
    <w:rsid w:val="00046640"/>
    <w:rsid w:val="000509C7"/>
    <w:rsid w:val="00050D60"/>
    <w:rsid w:val="00051268"/>
    <w:rsid w:val="0005134D"/>
    <w:rsid w:val="0005234D"/>
    <w:rsid w:val="00052573"/>
    <w:rsid w:val="000552AB"/>
    <w:rsid w:val="00055E1D"/>
    <w:rsid w:val="00056540"/>
    <w:rsid w:val="00057C26"/>
    <w:rsid w:val="0006118A"/>
    <w:rsid w:val="00062969"/>
    <w:rsid w:val="00063145"/>
    <w:rsid w:val="000657DE"/>
    <w:rsid w:val="00066293"/>
    <w:rsid w:val="00066BCD"/>
    <w:rsid w:val="00067C92"/>
    <w:rsid w:val="00067D89"/>
    <w:rsid w:val="000716D5"/>
    <w:rsid w:val="00071927"/>
    <w:rsid w:val="00072255"/>
    <w:rsid w:val="0007238F"/>
    <w:rsid w:val="00072BB5"/>
    <w:rsid w:val="00072F5D"/>
    <w:rsid w:val="00073001"/>
    <w:rsid w:val="00073076"/>
    <w:rsid w:val="00073C5D"/>
    <w:rsid w:val="0007466B"/>
    <w:rsid w:val="00074FA1"/>
    <w:rsid w:val="00075E46"/>
    <w:rsid w:val="00075F7A"/>
    <w:rsid w:val="000762B2"/>
    <w:rsid w:val="00076791"/>
    <w:rsid w:val="000768B4"/>
    <w:rsid w:val="00076F1E"/>
    <w:rsid w:val="0008128C"/>
    <w:rsid w:val="000812F7"/>
    <w:rsid w:val="00082202"/>
    <w:rsid w:val="0008286D"/>
    <w:rsid w:val="00082B00"/>
    <w:rsid w:val="00082BFB"/>
    <w:rsid w:val="00083505"/>
    <w:rsid w:val="00083BBC"/>
    <w:rsid w:val="00083FCE"/>
    <w:rsid w:val="00084FAB"/>
    <w:rsid w:val="00085A2C"/>
    <w:rsid w:val="0008679E"/>
    <w:rsid w:val="00086969"/>
    <w:rsid w:val="0008702B"/>
    <w:rsid w:val="00087F29"/>
    <w:rsid w:val="000908B8"/>
    <w:rsid w:val="000917A0"/>
    <w:rsid w:val="00092BD5"/>
    <w:rsid w:val="00092F0D"/>
    <w:rsid w:val="0009409F"/>
    <w:rsid w:val="00097278"/>
    <w:rsid w:val="00097F1D"/>
    <w:rsid w:val="000A0288"/>
    <w:rsid w:val="000A0EFD"/>
    <w:rsid w:val="000A10E2"/>
    <w:rsid w:val="000A165C"/>
    <w:rsid w:val="000A17CE"/>
    <w:rsid w:val="000A1F76"/>
    <w:rsid w:val="000A2463"/>
    <w:rsid w:val="000A3013"/>
    <w:rsid w:val="000A342F"/>
    <w:rsid w:val="000A4F76"/>
    <w:rsid w:val="000A4FA1"/>
    <w:rsid w:val="000A66A7"/>
    <w:rsid w:val="000A6A8B"/>
    <w:rsid w:val="000A6CE8"/>
    <w:rsid w:val="000A6E29"/>
    <w:rsid w:val="000B0517"/>
    <w:rsid w:val="000B1485"/>
    <w:rsid w:val="000B2059"/>
    <w:rsid w:val="000B234A"/>
    <w:rsid w:val="000B31BB"/>
    <w:rsid w:val="000B3B4D"/>
    <w:rsid w:val="000B57B0"/>
    <w:rsid w:val="000B5859"/>
    <w:rsid w:val="000B5D1C"/>
    <w:rsid w:val="000B66AE"/>
    <w:rsid w:val="000B684D"/>
    <w:rsid w:val="000B6B51"/>
    <w:rsid w:val="000C1F61"/>
    <w:rsid w:val="000C4A92"/>
    <w:rsid w:val="000C4F8B"/>
    <w:rsid w:val="000C5064"/>
    <w:rsid w:val="000C55B6"/>
    <w:rsid w:val="000C6D11"/>
    <w:rsid w:val="000C6D47"/>
    <w:rsid w:val="000C77CB"/>
    <w:rsid w:val="000D0236"/>
    <w:rsid w:val="000D0A73"/>
    <w:rsid w:val="000D0B8A"/>
    <w:rsid w:val="000D1B32"/>
    <w:rsid w:val="000D4B9C"/>
    <w:rsid w:val="000D51AA"/>
    <w:rsid w:val="000D5471"/>
    <w:rsid w:val="000D5CBE"/>
    <w:rsid w:val="000E04F1"/>
    <w:rsid w:val="000E04FE"/>
    <w:rsid w:val="000E1B48"/>
    <w:rsid w:val="000E2148"/>
    <w:rsid w:val="000E2D89"/>
    <w:rsid w:val="000E3A1C"/>
    <w:rsid w:val="000E5684"/>
    <w:rsid w:val="000E7CB3"/>
    <w:rsid w:val="000F036B"/>
    <w:rsid w:val="000F041C"/>
    <w:rsid w:val="000F061B"/>
    <w:rsid w:val="000F28CF"/>
    <w:rsid w:val="000F2911"/>
    <w:rsid w:val="000F4AC8"/>
    <w:rsid w:val="000F4E34"/>
    <w:rsid w:val="000F6B5F"/>
    <w:rsid w:val="00102736"/>
    <w:rsid w:val="001029E3"/>
    <w:rsid w:val="00103291"/>
    <w:rsid w:val="00103B88"/>
    <w:rsid w:val="001042E3"/>
    <w:rsid w:val="00104AFD"/>
    <w:rsid w:val="0010519D"/>
    <w:rsid w:val="00105AC2"/>
    <w:rsid w:val="00105FA0"/>
    <w:rsid w:val="00106A53"/>
    <w:rsid w:val="00106F10"/>
    <w:rsid w:val="00107171"/>
    <w:rsid w:val="0011051E"/>
    <w:rsid w:val="00113808"/>
    <w:rsid w:val="00114AAB"/>
    <w:rsid w:val="00115AEC"/>
    <w:rsid w:val="00115E20"/>
    <w:rsid w:val="00115FB0"/>
    <w:rsid w:val="00116CED"/>
    <w:rsid w:val="00120DE4"/>
    <w:rsid w:val="00121944"/>
    <w:rsid w:val="0012363D"/>
    <w:rsid w:val="00124376"/>
    <w:rsid w:val="00124CCD"/>
    <w:rsid w:val="001267E6"/>
    <w:rsid w:val="00127368"/>
    <w:rsid w:val="0013137B"/>
    <w:rsid w:val="001320CF"/>
    <w:rsid w:val="00132C2A"/>
    <w:rsid w:val="00132D29"/>
    <w:rsid w:val="00135269"/>
    <w:rsid w:val="00137026"/>
    <w:rsid w:val="00137058"/>
    <w:rsid w:val="00137B2F"/>
    <w:rsid w:val="00140403"/>
    <w:rsid w:val="0014069B"/>
    <w:rsid w:val="00140ABD"/>
    <w:rsid w:val="00140B61"/>
    <w:rsid w:val="001419F7"/>
    <w:rsid w:val="00141A65"/>
    <w:rsid w:val="00142E21"/>
    <w:rsid w:val="00143503"/>
    <w:rsid w:val="001437F8"/>
    <w:rsid w:val="00143CA4"/>
    <w:rsid w:val="00144632"/>
    <w:rsid w:val="00144DA9"/>
    <w:rsid w:val="001452E6"/>
    <w:rsid w:val="0014629B"/>
    <w:rsid w:val="001466E8"/>
    <w:rsid w:val="001469AD"/>
    <w:rsid w:val="001470DF"/>
    <w:rsid w:val="00147B62"/>
    <w:rsid w:val="00150924"/>
    <w:rsid w:val="00150AF2"/>
    <w:rsid w:val="0015124D"/>
    <w:rsid w:val="00151FED"/>
    <w:rsid w:val="00152A7F"/>
    <w:rsid w:val="00152C97"/>
    <w:rsid w:val="001535F1"/>
    <w:rsid w:val="001536F6"/>
    <w:rsid w:val="00153E24"/>
    <w:rsid w:val="00153F7A"/>
    <w:rsid w:val="00155F0B"/>
    <w:rsid w:val="001568B8"/>
    <w:rsid w:val="0015764B"/>
    <w:rsid w:val="001576A2"/>
    <w:rsid w:val="001578A4"/>
    <w:rsid w:val="00157C13"/>
    <w:rsid w:val="00157C7C"/>
    <w:rsid w:val="00157D1E"/>
    <w:rsid w:val="00161AC0"/>
    <w:rsid w:val="00161ACC"/>
    <w:rsid w:val="00162233"/>
    <w:rsid w:val="00162F72"/>
    <w:rsid w:val="00164202"/>
    <w:rsid w:val="0016454F"/>
    <w:rsid w:val="00164AB2"/>
    <w:rsid w:val="001654D0"/>
    <w:rsid w:val="00165E98"/>
    <w:rsid w:val="00166452"/>
    <w:rsid w:val="00166505"/>
    <w:rsid w:val="001667DC"/>
    <w:rsid w:val="00167417"/>
    <w:rsid w:val="00170C4E"/>
    <w:rsid w:val="0017118A"/>
    <w:rsid w:val="0017195A"/>
    <w:rsid w:val="00171AD9"/>
    <w:rsid w:val="00172A5F"/>
    <w:rsid w:val="00173C56"/>
    <w:rsid w:val="00174B32"/>
    <w:rsid w:val="00174F3A"/>
    <w:rsid w:val="00175477"/>
    <w:rsid w:val="0017615D"/>
    <w:rsid w:val="00177180"/>
    <w:rsid w:val="00181533"/>
    <w:rsid w:val="00182084"/>
    <w:rsid w:val="00183CE1"/>
    <w:rsid w:val="00183ED1"/>
    <w:rsid w:val="001846E8"/>
    <w:rsid w:val="00184AAE"/>
    <w:rsid w:val="001853F3"/>
    <w:rsid w:val="00185963"/>
    <w:rsid w:val="00185EBD"/>
    <w:rsid w:val="00186088"/>
    <w:rsid w:val="001860D4"/>
    <w:rsid w:val="0018762B"/>
    <w:rsid w:val="00190057"/>
    <w:rsid w:val="00190F9D"/>
    <w:rsid w:val="00190FF5"/>
    <w:rsid w:val="001912C6"/>
    <w:rsid w:val="00191E2B"/>
    <w:rsid w:val="00192613"/>
    <w:rsid w:val="001926EB"/>
    <w:rsid w:val="00192B7F"/>
    <w:rsid w:val="00193C86"/>
    <w:rsid w:val="00193D66"/>
    <w:rsid w:val="001944D0"/>
    <w:rsid w:val="00195D43"/>
    <w:rsid w:val="00196211"/>
    <w:rsid w:val="00197838"/>
    <w:rsid w:val="001A0D11"/>
    <w:rsid w:val="001A12B2"/>
    <w:rsid w:val="001A1441"/>
    <w:rsid w:val="001A1A0B"/>
    <w:rsid w:val="001A1B5E"/>
    <w:rsid w:val="001A2162"/>
    <w:rsid w:val="001A21CB"/>
    <w:rsid w:val="001A24EC"/>
    <w:rsid w:val="001A3315"/>
    <w:rsid w:val="001A4983"/>
    <w:rsid w:val="001A5035"/>
    <w:rsid w:val="001A618A"/>
    <w:rsid w:val="001A6572"/>
    <w:rsid w:val="001A68C3"/>
    <w:rsid w:val="001A7C00"/>
    <w:rsid w:val="001A7F88"/>
    <w:rsid w:val="001B02BE"/>
    <w:rsid w:val="001B1BDB"/>
    <w:rsid w:val="001B1C7D"/>
    <w:rsid w:val="001B3503"/>
    <w:rsid w:val="001B37E2"/>
    <w:rsid w:val="001B4470"/>
    <w:rsid w:val="001B4FBE"/>
    <w:rsid w:val="001B6877"/>
    <w:rsid w:val="001B71AF"/>
    <w:rsid w:val="001B7C62"/>
    <w:rsid w:val="001C147B"/>
    <w:rsid w:val="001C1D7F"/>
    <w:rsid w:val="001C2157"/>
    <w:rsid w:val="001C2F2D"/>
    <w:rsid w:val="001C32B9"/>
    <w:rsid w:val="001C340F"/>
    <w:rsid w:val="001C391A"/>
    <w:rsid w:val="001C4BF4"/>
    <w:rsid w:val="001C50A0"/>
    <w:rsid w:val="001C6898"/>
    <w:rsid w:val="001C6A9B"/>
    <w:rsid w:val="001C7F63"/>
    <w:rsid w:val="001D14F7"/>
    <w:rsid w:val="001D157D"/>
    <w:rsid w:val="001D1DE5"/>
    <w:rsid w:val="001D2444"/>
    <w:rsid w:val="001D43A0"/>
    <w:rsid w:val="001D54A4"/>
    <w:rsid w:val="001D6225"/>
    <w:rsid w:val="001D6563"/>
    <w:rsid w:val="001D702D"/>
    <w:rsid w:val="001D71DC"/>
    <w:rsid w:val="001D7F09"/>
    <w:rsid w:val="001E0BF4"/>
    <w:rsid w:val="001E13E5"/>
    <w:rsid w:val="001E2A52"/>
    <w:rsid w:val="001E3121"/>
    <w:rsid w:val="001E36E8"/>
    <w:rsid w:val="001E3831"/>
    <w:rsid w:val="001E3E73"/>
    <w:rsid w:val="001E4EFF"/>
    <w:rsid w:val="001E5501"/>
    <w:rsid w:val="001E5818"/>
    <w:rsid w:val="001E67EB"/>
    <w:rsid w:val="001E6E04"/>
    <w:rsid w:val="001F0308"/>
    <w:rsid w:val="001F1528"/>
    <w:rsid w:val="001F1F5A"/>
    <w:rsid w:val="001F2331"/>
    <w:rsid w:val="001F25B1"/>
    <w:rsid w:val="001F3911"/>
    <w:rsid w:val="001F4186"/>
    <w:rsid w:val="001F7E9C"/>
    <w:rsid w:val="00200708"/>
    <w:rsid w:val="00200903"/>
    <w:rsid w:val="00201135"/>
    <w:rsid w:val="0020114C"/>
    <w:rsid w:val="002013A9"/>
    <w:rsid w:val="00201DFE"/>
    <w:rsid w:val="00201EE2"/>
    <w:rsid w:val="00202144"/>
    <w:rsid w:val="00203CC0"/>
    <w:rsid w:val="002072BC"/>
    <w:rsid w:val="00207CAC"/>
    <w:rsid w:val="00210233"/>
    <w:rsid w:val="00210276"/>
    <w:rsid w:val="002105B1"/>
    <w:rsid w:val="0021080C"/>
    <w:rsid w:val="00210C13"/>
    <w:rsid w:val="00212EDE"/>
    <w:rsid w:val="00213746"/>
    <w:rsid w:val="002142FC"/>
    <w:rsid w:val="0021543F"/>
    <w:rsid w:val="002161BF"/>
    <w:rsid w:val="002170F2"/>
    <w:rsid w:val="00217F02"/>
    <w:rsid w:val="002202FB"/>
    <w:rsid w:val="00221012"/>
    <w:rsid w:val="00223164"/>
    <w:rsid w:val="002231C2"/>
    <w:rsid w:val="002246DD"/>
    <w:rsid w:val="002251C5"/>
    <w:rsid w:val="00225776"/>
    <w:rsid w:val="0022648D"/>
    <w:rsid w:val="00226A69"/>
    <w:rsid w:val="00226EEE"/>
    <w:rsid w:val="00227FE6"/>
    <w:rsid w:val="0023139E"/>
    <w:rsid w:val="00231C98"/>
    <w:rsid w:val="002327C2"/>
    <w:rsid w:val="00232891"/>
    <w:rsid w:val="0023338C"/>
    <w:rsid w:val="00233AB4"/>
    <w:rsid w:val="0023438B"/>
    <w:rsid w:val="002360AA"/>
    <w:rsid w:val="0023774F"/>
    <w:rsid w:val="00237871"/>
    <w:rsid w:val="00237993"/>
    <w:rsid w:val="00241122"/>
    <w:rsid w:val="00242775"/>
    <w:rsid w:val="00242E2E"/>
    <w:rsid w:val="00243533"/>
    <w:rsid w:val="00244CD6"/>
    <w:rsid w:val="00245D70"/>
    <w:rsid w:val="00246104"/>
    <w:rsid w:val="0024645F"/>
    <w:rsid w:val="00246554"/>
    <w:rsid w:val="00246824"/>
    <w:rsid w:val="00246D4F"/>
    <w:rsid w:val="00247E51"/>
    <w:rsid w:val="00250E19"/>
    <w:rsid w:val="00251614"/>
    <w:rsid w:val="00251760"/>
    <w:rsid w:val="002517E7"/>
    <w:rsid w:val="00251A2E"/>
    <w:rsid w:val="0025201A"/>
    <w:rsid w:val="002525A6"/>
    <w:rsid w:val="00252E72"/>
    <w:rsid w:val="00253C3C"/>
    <w:rsid w:val="00253D32"/>
    <w:rsid w:val="00254335"/>
    <w:rsid w:val="002543D6"/>
    <w:rsid w:val="0025465A"/>
    <w:rsid w:val="00254A1E"/>
    <w:rsid w:val="00254AAC"/>
    <w:rsid w:val="002550AA"/>
    <w:rsid w:val="002561E3"/>
    <w:rsid w:val="00256C20"/>
    <w:rsid w:val="00256D17"/>
    <w:rsid w:val="00256F2A"/>
    <w:rsid w:val="0025706E"/>
    <w:rsid w:val="00257466"/>
    <w:rsid w:val="002600E2"/>
    <w:rsid w:val="002604CC"/>
    <w:rsid w:val="00262A31"/>
    <w:rsid w:val="0026328F"/>
    <w:rsid w:val="00263AEF"/>
    <w:rsid w:val="00263BE0"/>
    <w:rsid w:val="00265C44"/>
    <w:rsid w:val="002667AC"/>
    <w:rsid w:val="00266DAF"/>
    <w:rsid w:val="00266DEC"/>
    <w:rsid w:val="0026729B"/>
    <w:rsid w:val="002677C7"/>
    <w:rsid w:val="00267841"/>
    <w:rsid w:val="00270FF8"/>
    <w:rsid w:val="00271356"/>
    <w:rsid w:val="002746EF"/>
    <w:rsid w:val="00275F76"/>
    <w:rsid w:val="002761E6"/>
    <w:rsid w:val="002771A2"/>
    <w:rsid w:val="00277BB9"/>
    <w:rsid w:val="00281272"/>
    <w:rsid w:val="00281C1B"/>
    <w:rsid w:val="0028208A"/>
    <w:rsid w:val="00282179"/>
    <w:rsid w:val="002821C0"/>
    <w:rsid w:val="002824DE"/>
    <w:rsid w:val="00282A20"/>
    <w:rsid w:val="002838D8"/>
    <w:rsid w:val="00283C9E"/>
    <w:rsid w:val="00283ED9"/>
    <w:rsid w:val="00284507"/>
    <w:rsid w:val="00284C40"/>
    <w:rsid w:val="00285FB3"/>
    <w:rsid w:val="00286E8D"/>
    <w:rsid w:val="00290680"/>
    <w:rsid w:val="00291FC3"/>
    <w:rsid w:val="00292794"/>
    <w:rsid w:val="00292A9C"/>
    <w:rsid w:val="00293535"/>
    <w:rsid w:val="0029486E"/>
    <w:rsid w:val="00294B17"/>
    <w:rsid w:val="002967C1"/>
    <w:rsid w:val="002967DE"/>
    <w:rsid w:val="00297BA9"/>
    <w:rsid w:val="00297D32"/>
    <w:rsid w:val="002A0EEA"/>
    <w:rsid w:val="002A17FB"/>
    <w:rsid w:val="002A23DD"/>
    <w:rsid w:val="002A2E7D"/>
    <w:rsid w:val="002A2F85"/>
    <w:rsid w:val="002A33E4"/>
    <w:rsid w:val="002A3865"/>
    <w:rsid w:val="002A4CE2"/>
    <w:rsid w:val="002A54CA"/>
    <w:rsid w:val="002A584F"/>
    <w:rsid w:val="002A6BE6"/>
    <w:rsid w:val="002A7718"/>
    <w:rsid w:val="002B115C"/>
    <w:rsid w:val="002B11DB"/>
    <w:rsid w:val="002B1209"/>
    <w:rsid w:val="002B2FC4"/>
    <w:rsid w:val="002B3A00"/>
    <w:rsid w:val="002B3E57"/>
    <w:rsid w:val="002B3F79"/>
    <w:rsid w:val="002B5531"/>
    <w:rsid w:val="002B7460"/>
    <w:rsid w:val="002B77D7"/>
    <w:rsid w:val="002B7DB6"/>
    <w:rsid w:val="002C0D29"/>
    <w:rsid w:val="002C1642"/>
    <w:rsid w:val="002C1CDF"/>
    <w:rsid w:val="002C1E54"/>
    <w:rsid w:val="002C2070"/>
    <w:rsid w:val="002C2668"/>
    <w:rsid w:val="002C2976"/>
    <w:rsid w:val="002C2C3D"/>
    <w:rsid w:val="002C36E9"/>
    <w:rsid w:val="002C38E0"/>
    <w:rsid w:val="002C521F"/>
    <w:rsid w:val="002C5D39"/>
    <w:rsid w:val="002C65AB"/>
    <w:rsid w:val="002C66B5"/>
    <w:rsid w:val="002C69F8"/>
    <w:rsid w:val="002C70CC"/>
    <w:rsid w:val="002C737B"/>
    <w:rsid w:val="002C73A2"/>
    <w:rsid w:val="002C7486"/>
    <w:rsid w:val="002C771E"/>
    <w:rsid w:val="002D0571"/>
    <w:rsid w:val="002D064E"/>
    <w:rsid w:val="002D07F5"/>
    <w:rsid w:val="002D0BDB"/>
    <w:rsid w:val="002D17A3"/>
    <w:rsid w:val="002D23C0"/>
    <w:rsid w:val="002D4180"/>
    <w:rsid w:val="002D4884"/>
    <w:rsid w:val="002D49A7"/>
    <w:rsid w:val="002D54F8"/>
    <w:rsid w:val="002D567C"/>
    <w:rsid w:val="002D570E"/>
    <w:rsid w:val="002D6678"/>
    <w:rsid w:val="002D770B"/>
    <w:rsid w:val="002D771A"/>
    <w:rsid w:val="002E15C1"/>
    <w:rsid w:val="002E1F51"/>
    <w:rsid w:val="002E369B"/>
    <w:rsid w:val="002E36E9"/>
    <w:rsid w:val="002E371A"/>
    <w:rsid w:val="002E49EC"/>
    <w:rsid w:val="002E58BF"/>
    <w:rsid w:val="002E6F1A"/>
    <w:rsid w:val="002F0E6B"/>
    <w:rsid w:val="002F10AE"/>
    <w:rsid w:val="002F17E3"/>
    <w:rsid w:val="002F1BC1"/>
    <w:rsid w:val="002F2530"/>
    <w:rsid w:val="002F274D"/>
    <w:rsid w:val="002F2C61"/>
    <w:rsid w:val="002F3062"/>
    <w:rsid w:val="002F35FB"/>
    <w:rsid w:val="002F36A9"/>
    <w:rsid w:val="002F37D3"/>
    <w:rsid w:val="002F397E"/>
    <w:rsid w:val="002F461F"/>
    <w:rsid w:val="002F4C2D"/>
    <w:rsid w:val="002F5DD6"/>
    <w:rsid w:val="002F5F8F"/>
    <w:rsid w:val="002F62C7"/>
    <w:rsid w:val="002F6488"/>
    <w:rsid w:val="002F788D"/>
    <w:rsid w:val="00301E66"/>
    <w:rsid w:val="003020C4"/>
    <w:rsid w:val="003022CA"/>
    <w:rsid w:val="00302F2E"/>
    <w:rsid w:val="003035F8"/>
    <w:rsid w:val="00304D12"/>
    <w:rsid w:val="0031086C"/>
    <w:rsid w:val="00310C6A"/>
    <w:rsid w:val="00310C71"/>
    <w:rsid w:val="00311643"/>
    <w:rsid w:val="00311AE5"/>
    <w:rsid w:val="0031204B"/>
    <w:rsid w:val="00313686"/>
    <w:rsid w:val="00313B55"/>
    <w:rsid w:val="00313FC3"/>
    <w:rsid w:val="003165F8"/>
    <w:rsid w:val="00316C39"/>
    <w:rsid w:val="0031752B"/>
    <w:rsid w:val="00320B83"/>
    <w:rsid w:val="00320C9A"/>
    <w:rsid w:val="003217B8"/>
    <w:rsid w:val="00322325"/>
    <w:rsid w:val="00322505"/>
    <w:rsid w:val="0032367D"/>
    <w:rsid w:val="00323FD6"/>
    <w:rsid w:val="003244ED"/>
    <w:rsid w:val="0032481D"/>
    <w:rsid w:val="00326A34"/>
    <w:rsid w:val="00326A82"/>
    <w:rsid w:val="00330AA8"/>
    <w:rsid w:val="00330B23"/>
    <w:rsid w:val="00331C28"/>
    <w:rsid w:val="00331E25"/>
    <w:rsid w:val="003322ED"/>
    <w:rsid w:val="003329E9"/>
    <w:rsid w:val="00332DB8"/>
    <w:rsid w:val="00333663"/>
    <w:rsid w:val="00333976"/>
    <w:rsid w:val="003339BE"/>
    <w:rsid w:val="003340EB"/>
    <w:rsid w:val="00334B8E"/>
    <w:rsid w:val="00335354"/>
    <w:rsid w:val="0033547C"/>
    <w:rsid w:val="00335B32"/>
    <w:rsid w:val="00335CD5"/>
    <w:rsid w:val="00335EBF"/>
    <w:rsid w:val="00336225"/>
    <w:rsid w:val="00336F6D"/>
    <w:rsid w:val="003375D8"/>
    <w:rsid w:val="003376BE"/>
    <w:rsid w:val="00342B3D"/>
    <w:rsid w:val="0034357E"/>
    <w:rsid w:val="003435B5"/>
    <w:rsid w:val="00343B1C"/>
    <w:rsid w:val="0034406C"/>
    <w:rsid w:val="00344DE6"/>
    <w:rsid w:val="003453B6"/>
    <w:rsid w:val="00345A0B"/>
    <w:rsid w:val="003468F6"/>
    <w:rsid w:val="00346D3D"/>
    <w:rsid w:val="003475C2"/>
    <w:rsid w:val="00347E8B"/>
    <w:rsid w:val="00350747"/>
    <w:rsid w:val="00351FA5"/>
    <w:rsid w:val="00352441"/>
    <w:rsid w:val="003524A5"/>
    <w:rsid w:val="00352605"/>
    <w:rsid w:val="003537FB"/>
    <w:rsid w:val="00354D6A"/>
    <w:rsid w:val="0035581B"/>
    <w:rsid w:val="00355E15"/>
    <w:rsid w:val="00356108"/>
    <w:rsid w:val="003567B9"/>
    <w:rsid w:val="00356F49"/>
    <w:rsid w:val="003609D9"/>
    <w:rsid w:val="003618B4"/>
    <w:rsid w:val="00362AF5"/>
    <w:rsid w:val="00362E5F"/>
    <w:rsid w:val="003637BA"/>
    <w:rsid w:val="003641A4"/>
    <w:rsid w:val="00364BFC"/>
    <w:rsid w:val="00364FA3"/>
    <w:rsid w:val="0036556E"/>
    <w:rsid w:val="003663EB"/>
    <w:rsid w:val="00366617"/>
    <w:rsid w:val="00366DFB"/>
    <w:rsid w:val="00366E41"/>
    <w:rsid w:val="003675C3"/>
    <w:rsid w:val="00370809"/>
    <w:rsid w:val="00370B4F"/>
    <w:rsid w:val="00371FB4"/>
    <w:rsid w:val="0037207E"/>
    <w:rsid w:val="0037223D"/>
    <w:rsid w:val="00372606"/>
    <w:rsid w:val="0037284F"/>
    <w:rsid w:val="00372A43"/>
    <w:rsid w:val="00372CF5"/>
    <w:rsid w:val="003730CC"/>
    <w:rsid w:val="00373501"/>
    <w:rsid w:val="003752B3"/>
    <w:rsid w:val="00375355"/>
    <w:rsid w:val="0037626B"/>
    <w:rsid w:val="003769A7"/>
    <w:rsid w:val="003808AB"/>
    <w:rsid w:val="0038217A"/>
    <w:rsid w:val="0038231F"/>
    <w:rsid w:val="00383FB8"/>
    <w:rsid w:val="003841DB"/>
    <w:rsid w:val="0038456A"/>
    <w:rsid w:val="00384D41"/>
    <w:rsid w:val="00384E58"/>
    <w:rsid w:val="00386DCD"/>
    <w:rsid w:val="003873A0"/>
    <w:rsid w:val="0038793A"/>
    <w:rsid w:val="00390285"/>
    <w:rsid w:val="003912D2"/>
    <w:rsid w:val="00391BC5"/>
    <w:rsid w:val="00392846"/>
    <w:rsid w:val="0039376C"/>
    <w:rsid w:val="00393C00"/>
    <w:rsid w:val="00394186"/>
    <w:rsid w:val="0039426F"/>
    <w:rsid w:val="00394B1D"/>
    <w:rsid w:val="00394B8A"/>
    <w:rsid w:val="0039642D"/>
    <w:rsid w:val="00396A21"/>
    <w:rsid w:val="00396FE1"/>
    <w:rsid w:val="0039776B"/>
    <w:rsid w:val="0039777A"/>
    <w:rsid w:val="003A0EAA"/>
    <w:rsid w:val="003A1544"/>
    <w:rsid w:val="003A19F1"/>
    <w:rsid w:val="003A1F8A"/>
    <w:rsid w:val="003A2742"/>
    <w:rsid w:val="003A43E0"/>
    <w:rsid w:val="003A4D54"/>
    <w:rsid w:val="003A6D6E"/>
    <w:rsid w:val="003A75E1"/>
    <w:rsid w:val="003B12EA"/>
    <w:rsid w:val="003B19C9"/>
    <w:rsid w:val="003B1BCB"/>
    <w:rsid w:val="003B1CD5"/>
    <w:rsid w:val="003B41DB"/>
    <w:rsid w:val="003B490D"/>
    <w:rsid w:val="003B4A60"/>
    <w:rsid w:val="003B5279"/>
    <w:rsid w:val="003B585C"/>
    <w:rsid w:val="003B5935"/>
    <w:rsid w:val="003B5B5B"/>
    <w:rsid w:val="003B732F"/>
    <w:rsid w:val="003B79E1"/>
    <w:rsid w:val="003C0C2F"/>
    <w:rsid w:val="003C2026"/>
    <w:rsid w:val="003C22F7"/>
    <w:rsid w:val="003C4B0B"/>
    <w:rsid w:val="003C4E62"/>
    <w:rsid w:val="003C5005"/>
    <w:rsid w:val="003C5E30"/>
    <w:rsid w:val="003C6B5F"/>
    <w:rsid w:val="003D1904"/>
    <w:rsid w:val="003D19F7"/>
    <w:rsid w:val="003D1F05"/>
    <w:rsid w:val="003D1FD1"/>
    <w:rsid w:val="003D55FB"/>
    <w:rsid w:val="003E1159"/>
    <w:rsid w:val="003E1175"/>
    <w:rsid w:val="003E16F3"/>
    <w:rsid w:val="003E179A"/>
    <w:rsid w:val="003E1B9E"/>
    <w:rsid w:val="003E2FDF"/>
    <w:rsid w:val="003E3DD5"/>
    <w:rsid w:val="003E4B01"/>
    <w:rsid w:val="003E503E"/>
    <w:rsid w:val="003E6254"/>
    <w:rsid w:val="003E6619"/>
    <w:rsid w:val="003E706F"/>
    <w:rsid w:val="003E75BA"/>
    <w:rsid w:val="003E7998"/>
    <w:rsid w:val="003E7A8B"/>
    <w:rsid w:val="003E7C5D"/>
    <w:rsid w:val="003F021E"/>
    <w:rsid w:val="003F0B34"/>
    <w:rsid w:val="003F14CD"/>
    <w:rsid w:val="003F1A50"/>
    <w:rsid w:val="003F1BF8"/>
    <w:rsid w:val="003F2249"/>
    <w:rsid w:val="003F2744"/>
    <w:rsid w:val="003F2A1D"/>
    <w:rsid w:val="003F3A57"/>
    <w:rsid w:val="003F45EF"/>
    <w:rsid w:val="003F4F9F"/>
    <w:rsid w:val="003F51B7"/>
    <w:rsid w:val="003F5C65"/>
    <w:rsid w:val="003F6D9D"/>
    <w:rsid w:val="003F7397"/>
    <w:rsid w:val="003F7DFB"/>
    <w:rsid w:val="003F7F49"/>
    <w:rsid w:val="004004EE"/>
    <w:rsid w:val="00400742"/>
    <w:rsid w:val="0040119C"/>
    <w:rsid w:val="004012D9"/>
    <w:rsid w:val="004012DA"/>
    <w:rsid w:val="00401983"/>
    <w:rsid w:val="00401AD4"/>
    <w:rsid w:val="00401C7D"/>
    <w:rsid w:val="00401DE8"/>
    <w:rsid w:val="0040223D"/>
    <w:rsid w:val="00402ABD"/>
    <w:rsid w:val="00402ECC"/>
    <w:rsid w:val="004032BA"/>
    <w:rsid w:val="00403BA3"/>
    <w:rsid w:val="00403C78"/>
    <w:rsid w:val="00404098"/>
    <w:rsid w:val="00404755"/>
    <w:rsid w:val="0040523D"/>
    <w:rsid w:val="004053D5"/>
    <w:rsid w:val="0040715D"/>
    <w:rsid w:val="00407E91"/>
    <w:rsid w:val="00407EF5"/>
    <w:rsid w:val="00407F6C"/>
    <w:rsid w:val="00407F74"/>
    <w:rsid w:val="00410E90"/>
    <w:rsid w:val="00411178"/>
    <w:rsid w:val="00411526"/>
    <w:rsid w:val="00413B42"/>
    <w:rsid w:val="0041423E"/>
    <w:rsid w:val="00414417"/>
    <w:rsid w:val="00414BAC"/>
    <w:rsid w:val="00414F28"/>
    <w:rsid w:val="0041651B"/>
    <w:rsid w:val="00416BCE"/>
    <w:rsid w:val="00416C1D"/>
    <w:rsid w:val="00420AD1"/>
    <w:rsid w:val="00421318"/>
    <w:rsid w:val="004213A2"/>
    <w:rsid w:val="00421EC4"/>
    <w:rsid w:val="004229FD"/>
    <w:rsid w:val="00422FFD"/>
    <w:rsid w:val="00423860"/>
    <w:rsid w:val="004242F9"/>
    <w:rsid w:val="00424322"/>
    <w:rsid w:val="004249AC"/>
    <w:rsid w:val="00424CEC"/>
    <w:rsid w:val="00425E8C"/>
    <w:rsid w:val="004262E7"/>
    <w:rsid w:val="004265B0"/>
    <w:rsid w:val="00426706"/>
    <w:rsid w:val="00426A08"/>
    <w:rsid w:val="004274ED"/>
    <w:rsid w:val="004276DD"/>
    <w:rsid w:val="004279DD"/>
    <w:rsid w:val="00427B51"/>
    <w:rsid w:val="00427B6B"/>
    <w:rsid w:val="00427EFF"/>
    <w:rsid w:val="004306CF"/>
    <w:rsid w:val="00430AB1"/>
    <w:rsid w:val="0043110D"/>
    <w:rsid w:val="00432A10"/>
    <w:rsid w:val="00432AE9"/>
    <w:rsid w:val="0043315F"/>
    <w:rsid w:val="0043318B"/>
    <w:rsid w:val="004335F6"/>
    <w:rsid w:val="00433D4A"/>
    <w:rsid w:val="00435424"/>
    <w:rsid w:val="00436184"/>
    <w:rsid w:val="00436C67"/>
    <w:rsid w:val="004401CA"/>
    <w:rsid w:val="00440D8E"/>
    <w:rsid w:val="004411B8"/>
    <w:rsid w:val="00441882"/>
    <w:rsid w:val="004418CA"/>
    <w:rsid w:val="00443104"/>
    <w:rsid w:val="00444066"/>
    <w:rsid w:val="004443ED"/>
    <w:rsid w:val="00444D96"/>
    <w:rsid w:val="00444E80"/>
    <w:rsid w:val="0044567B"/>
    <w:rsid w:val="004470C1"/>
    <w:rsid w:val="00447E3D"/>
    <w:rsid w:val="00450440"/>
    <w:rsid w:val="004519FB"/>
    <w:rsid w:val="00451D43"/>
    <w:rsid w:val="00452412"/>
    <w:rsid w:val="00452593"/>
    <w:rsid w:val="00452A40"/>
    <w:rsid w:val="00452F3A"/>
    <w:rsid w:val="004544E7"/>
    <w:rsid w:val="004546B7"/>
    <w:rsid w:val="00455779"/>
    <w:rsid w:val="00455B9E"/>
    <w:rsid w:val="0045621B"/>
    <w:rsid w:val="004578FF"/>
    <w:rsid w:val="00460A87"/>
    <w:rsid w:val="00460F78"/>
    <w:rsid w:val="004614BC"/>
    <w:rsid w:val="004615AA"/>
    <w:rsid w:val="00461A51"/>
    <w:rsid w:val="00462F75"/>
    <w:rsid w:val="00463549"/>
    <w:rsid w:val="00463666"/>
    <w:rsid w:val="00463F3E"/>
    <w:rsid w:val="00464443"/>
    <w:rsid w:val="0046563C"/>
    <w:rsid w:val="004660D4"/>
    <w:rsid w:val="0046659D"/>
    <w:rsid w:val="004675EC"/>
    <w:rsid w:val="00467B8E"/>
    <w:rsid w:val="00467F54"/>
    <w:rsid w:val="00472100"/>
    <w:rsid w:val="00472659"/>
    <w:rsid w:val="00472ED2"/>
    <w:rsid w:val="004732E7"/>
    <w:rsid w:val="00473C6A"/>
    <w:rsid w:val="00475160"/>
    <w:rsid w:val="00476C86"/>
    <w:rsid w:val="00476F32"/>
    <w:rsid w:val="00477E84"/>
    <w:rsid w:val="00484A1A"/>
    <w:rsid w:val="00484D03"/>
    <w:rsid w:val="0048611B"/>
    <w:rsid w:val="00486452"/>
    <w:rsid w:val="00487C43"/>
    <w:rsid w:val="00490443"/>
    <w:rsid w:val="0049128F"/>
    <w:rsid w:val="004916D9"/>
    <w:rsid w:val="00492E12"/>
    <w:rsid w:val="004933D3"/>
    <w:rsid w:val="004947D8"/>
    <w:rsid w:val="00495A06"/>
    <w:rsid w:val="00496418"/>
    <w:rsid w:val="00496A7F"/>
    <w:rsid w:val="00496E7E"/>
    <w:rsid w:val="004971DA"/>
    <w:rsid w:val="0049774D"/>
    <w:rsid w:val="00497940"/>
    <w:rsid w:val="004A0BD3"/>
    <w:rsid w:val="004A0CB9"/>
    <w:rsid w:val="004A285C"/>
    <w:rsid w:val="004A6006"/>
    <w:rsid w:val="004A7C75"/>
    <w:rsid w:val="004B1DF0"/>
    <w:rsid w:val="004B23D7"/>
    <w:rsid w:val="004B2A00"/>
    <w:rsid w:val="004B391B"/>
    <w:rsid w:val="004B4238"/>
    <w:rsid w:val="004B4FF6"/>
    <w:rsid w:val="004B5172"/>
    <w:rsid w:val="004B51A1"/>
    <w:rsid w:val="004B5A5E"/>
    <w:rsid w:val="004B5FC6"/>
    <w:rsid w:val="004B61E4"/>
    <w:rsid w:val="004B6A1A"/>
    <w:rsid w:val="004B7778"/>
    <w:rsid w:val="004B7E1A"/>
    <w:rsid w:val="004C07A8"/>
    <w:rsid w:val="004C124F"/>
    <w:rsid w:val="004C14C6"/>
    <w:rsid w:val="004C1604"/>
    <w:rsid w:val="004C3484"/>
    <w:rsid w:val="004C430F"/>
    <w:rsid w:val="004C480F"/>
    <w:rsid w:val="004C5223"/>
    <w:rsid w:val="004C5767"/>
    <w:rsid w:val="004C5AF3"/>
    <w:rsid w:val="004C5B22"/>
    <w:rsid w:val="004C5B5A"/>
    <w:rsid w:val="004C5FB0"/>
    <w:rsid w:val="004C6B2A"/>
    <w:rsid w:val="004C7134"/>
    <w:rsid w:val="004C7A36"/>
    <w:rsid w:val="004C7FEE"/>
    <w:rsid w:val="004C7FFA"/>
    <w:rsid w:val="004D17C0"/>
    <w:rsid w:val="004D1962"/>
    <w:rsid w:val="004D19EE"/>
    <w:rsid w:val="004D2C19"/>
    <w:rsid w:val="004D45FA"/>
    <w:rsid w:val="004D4BA0"/>
    <w:rsid w:val="004D4D66"/>
    <w:rsid w:val="004D4F07"/>
    <w:rsid w:val="004D536C"/>
    <w:rsid w:val="004D56A7"/>
    <w:rsid w:val="004D6DEE"/>
    <w:rsid w:val="004E0D46"/>
    <w:rsid w:val="004E14E7"/>
    <w:rsid w:val="004E1711"/>
    <w:rsid w:val="004E1E54"/>
    <w:rsid w:val="004E2582"/>
    <w:rsid w:val="004E2C19"/>
    <w:rsid w:val="004E31D1"/>
    <w:rsid w:val="004E4683"/>
    <w:rsid w:val="004E54AE"/>
    <w:rsid w:val="004E5D19"/>
    <w:rsid w:val="004E60BD"/>
    <w:rsid w:val="004E79B1"/>
    <w:rsid w:val="004F06E7"/>
    <w:rsid w:val="004F165E"/>
    <w:rsid w:val="004F1C24"/>
    <w:rsid w:val="004F2AD5"/>
    <w:rsid w:val="004F2C05"/>
    <w:rsid w:val="004F2C93"/>
    <w:rsid w:val="004F3CE8"/>
    <w:rsid w:val="004F3FBE"/>
    <w:rsid w:val="004F49E8"/>
    <w:rsid w:val="004F4C6E"/>
    <w:rsid w:val="004F51D5"/>
    <w:rsid w:val="004F5509"/>
    <w:rsid w:val="004F5A9B"/>
    <w:rsid w:val="004F70DC"/>
    <w:rsid w:val="00501BF1"/>
    <w:rsid w:val="00501FE0"/>
    <w:rsid w:val="00503C66"/>
    <w:rsid w:val="00504994"/>
    <w:rsid w:val="00505082"/>
    <w:rsid w:val="00506E2E"/>
    <w:rsid w:val="005073DC"/>
    <w:rsid w:val="005074D5"/>
    <w:rsid w:val="00510618"/>
    <w:rsid w:val="00510B17"/>
    <w:rsid w:val="0051105A"/>
    <w:rsid w:val="00511373"/>
    <w:rsid w:val="00511BD6"/>
    <w:rsid w:val="00511E0E"/>
    <w:rsid w:val="005129D4"/>
    <w:rsid w:val="00512A59"/>
    <w:rsid w:val="005135E2"/>
    <w:rsid w:val="00513C8B"/>
    <w:rsid w:val="0051444D"/>
    <w:rsid w:val="00515B4D"/>
    <w:rsid w:val="00516BDA"/>
    <w:rsid w:val="0051715D"/>
    <w:rsid w:val="00517AD6"/>
    <w:rsid w:val="005212E4"/>
    <w:rsid w:val="005214C4"/>
    <w:rsid w:val="0052206F"/>
    <w:rsid w:val="00522BC2"/>
    <w:rsid w:val="00525136"/>
    <w:rsid w:val="0052534C"/>
    <w:rsid w:val="00525450"/>
    <w:rsid w:val="00525E99"/>
    <w:rsid w:val="00526497"/>
    <w:rsid w:val="00526ACB"/>
    <w:rsid w:val="00526DD3"/>
    <w:rsid w:val="00526E30"/>
    <w:rsid w:val="0052700A"/>
    <w:rsid w:val="005277EA"/>
    <w:rsid w:val="0053096C"/>
    <w:rsid w:val="00530E23"/>
    <w:rsid w:val="00531659"/>
    <w:rsid w:val="00531DF9"/>
    <w:rsid w:val="005324DD"/>
    <w:rsid w:val="005326BF"/>
    <w:rsid w:val="005326EF"/>
    <w:rsid w:val="005327E8"/>
    <w:rsid w:val="00533889"/>
    <w:rsid w:val="00534B84"/>
    <w:rsid w:val="0053534F"/>
    <w:rsid w:val="00535BB3"/>
    <w:rsid w:val="00537ADB"/>
    <w:rsid w:val="00540E32"/>
    <w:rsid w:val="00541021"/>
    <w:rsid w:val="005412E1"/>
    <w:rsid w:val="00543134"/>
    <w:rsid w:val="0054318A"/>
    <w:rsid w:val="00543CE3"/>
    <w:rsid w:val="00544B37"/>
    <w:rsid w:val="00544C1D"/>
    <w:rsid w:val="00545FAE"/>
    <w:rsid w:val="00546502"/>
    <w:rsid w:val="00546F63"/>
    <w:rsid w:val="00547112"/>
    <w:rsid w:val="005476EF"/>
    <w:rsid w:val="005478E4"/>
    <w:rsid w:val="00547CE0"/>
    <w:rsid w:val="005517FF"/>
    <w:rsid w:val="00551877"/>
    <w:rsid w:val="00552780"/>
    <w:rsid w:val="00553194"/>
    <w:rsid w:val="0055393D"/>
    <w:rsid w:val="0055410B"/>
    <w:rsid w:val="005542D1"/>
    <w:rsid w:val="00554960"/>
    <w:rsid w:val="005558B7"/>
    <w:rsid w:val="00555B1A"/>
    <w:rsid w:val="00555E31"/>
    <w:rsid w:val="00555F57"/>
    <w:rsid w:val="00555FC1"/>
    <w:rsid w:val="00556345"/>
    <w:rsid w:val="0055649E"/>
    <w:rsid w:val="00557311"/>
    <w:rsid w:val="00557829"/>
    <w:rsid w:val="005603F5"/>
    <w:rsid w:val="00560D0B"/>
    <w:rsid w:val="00561167"/>
    <w:rsid w:val="005617AF"/>
    <w:rsid w:val="00561A0A"/>
    <w:rsid w:val="00562061"/>
    <w:rsid w:val="005632FD"/>
    <w:rsid w:val="00564125"/>
    <w:rsid w:val="00565579"/>
    <w:rsid w:val="00565D7A"/>
    <w:rsid w:val="0056698B"/>
    <w:rsid w:val="00566CDA"/>
    <w:rsid w:val="00570397"/>
    <w:rsid w:val="0057067B"/>
    <w:rsid w:val="005707D0"/>
    <w:rsid w:val="0057096D"/>
    <w:rsid w:val="0057159D"/>
    <w:rsid w:val="0057166A"/>
    <w:rsid w:val="0057258C"/>
    <w:rsid w:val="00572CCA"/>
    <w:rsid w:val="00572E47"/>
    <w:rsid w:val="0057327C"/>
    <w:rsid w:val="00573807"/>
    <w:rsid w:val="005741E8"/>
    <w:rsid w:val="005765E4"/>
    <w:rsid w:val="0057671C"/>
    <w:rsid w:val="005768EE"/>
    <w:rsid w:val="00576B0A"/>
    <w:rsid w:val="00576DAF"/>
    <w:rsid w:val="00576E29"/>
    <w:rsid w:val="0057704E"/>
    <w:rsid w:val="0057767F"/>
    <w:rsid w:val="00580202"/>
    <w:rsid w:val="005812F9"/>
    <w:rsid w:val="0058240B"/>
    <w:rsid w:val="0058256A"/>
    <w:rsid w:val="00582CFC"/>
    <w:rsid w:val="005831DA"/>
    <w:rsid w:val="005852D5"/>
    <w:rsid w:val="0058595C"/>
    <w:rsid w:val="00585B06"/>
    <w:rsid w:val="005869CE"/>
    <w:rsid w:val="00587FBF"/>
    <w:rsid w:val="00590662"/>
    <w:rsid w:val="00591B19"/>
    <w:rsid w:val="00592679"/>
    <w:rsid w:val="0059333E"/>
    <w:rsid w:val="00593CA6"/>
    <w:rsid w:val="00594334"/>
    <w:rsid w:val="00594A40"/>
    <w:rsid w:val="005958F2"/>
    <w:rsid w:val="00595B1F"/>
    <w:rsid w:val="00596C04"/>
    <w:rsid w:val="00596D63"/>
    <w:rsid w:val="0059778C"/>
    <w:rsid w:val="005A0829"/>
    <w:rsid w:val="005A09BB"/>
    <w:rsid w:val="005A0FC8"/>
    <w:rsid w:val="005A305A"/>
    <w:rsid w:val="005A37E0"/>
    <w:rsid w:val="005A3C14"/>
    <w:rsid w:val="005A4C64"/>
    <w:rsid w:val="005A5021"/>
    <w:rsid w:val="005A5497"/>
    <w:rsid w:val="005A62D3"/>
    <w:rsid w:val="005A6423"/>
    <w:rsid w:val="005A710E"/>
    <w:rsid w:val="005A7698"/>
    <w:rsid w:val="005B03A6"/>
    <w:rsid w:val="005B104C"/>
    <w:rsid w:val="005B2827"/>
    <w:rsid w:val="005B2B38"/>
    <w:rsid w:val="005B2E10"/>
    <w:rsid w:val="005B35C1"/>
    <w:rsid w:val="005B3617"/>
    <w:rsid w:val="005B3B07"/>
    <w:rsid w:val="005B62EA"/>
    <w:rsid w:val="005B6577"/>
    <w:rsid w:val="005B69B3"/>
    <w:rsid w:val="005C05DB"/>
    <w:rsid w:val="005C0F59"/>
    <w:rsid w:val="005C1605"/>
    <w:rsid w:val="005C16A7"/>
    <w:rsid w:val="005C1B5F"/>
    <w:rsid w:val="005C1C69"/>
    <w:rsid w:val="005C203A"/>
    <w:rsid w:val="005C235C"/>
    <w:rsid w:val="005C2A41"/>
    <w:rsid w:val="005C433E"/>
    <w:rsid w:val="005C5494"/>
    <w:rsid w:val="005C640D"/>
    <w:rsid w:val="005C72BE"/>
    <w:rsid w:val="005C77B4"/>
    <w:rsid w:val="005C7ABE"/>
    <w:rsid w:val="005D00CA"/>
    <w:rsid w:val="005D5179"/>
    <w:rsid w:val="005D561A"/>
    <w:rsid w:val="005D60FF"/>
    <w:rsid w:val="005D660A"/>
    <w:rsid w:val="005D6C0F"/>
    <w:rsid w:val="005D7B41"/>
    <w:rsid w:val="005D7BD7"/>
    <w:rsid w:val="005E168A"/>
    <w:rsid w:val="005E18F9"/>
    <w:rsid w:val="005E3148"/>
    <w:rsid w:val="005E3F32"/>
    <w:rsid w:val="005E41EC"/>
    <w:rsid w:val="005E4210"/>
    <w:rsid w:val="005E49A6"/>
    <w:rsid w:val="005E5B4A"/>
    <w:rsid w:val="005E66AC"/>
    <w:rsid w:val="005E6A42"/>
    <w:rsid w:val="005E7B56"/>
    <w:rsid w:val="005E7C32"/>
    <w:rsid w:val="005F026B"/>
    <w:rsid w:val="005F03AE"/>
    <w:rsid w:val="005F18A6"/>
    <w:rsid w:val="005F2058"/>
    <w:rsid w:val="005F20FC"/>
    <w:rsid w:val="005F2551"/>
    <w:rsid w:val="005F2AF4"/>
    <w:rsid w:val="005F2EEC"/>
    <w:rsid w:val="005F3885"/>
    <w:rsid w:val="005F39A5"/>
    <w:rsid w:val="005F42E1"/>
    <w:rsid w:val="005F4921"/>
    <w:rsid w:val="005F5A23"/>
    <w:rsid w:val="005F5C2B"/>
    <w:rsid w:val="005F5D9C"/>
    <w:rsid w:val="00600E97"/>
    <w:rsid w:val="0060271E"/>
    <w:rsid w:val="00602E10"/>
    <w:rsid w:val="00603400"/>
    <w:rsid w:val="00603D5C"/>
    <w:rsid w:val="006048B5"/>
    <w:rsid w:val="00605113"/>
    <w:rsid w:val="0060588A"/>
    <w:rsid w:val="00605AEB"/>
    <w:rsid w:val="00607373"/>
    <w:rsid w:val="0060779C"/>
    <w:rsid w:val="006103BE"/>
    <w:rsid w:val="00610D0C"/>
    <w:rsid w:val="006127D1"/>
    <w:rsid w:val="0061363E"/>
    <w:rsid w:val="006141A3"/>
    <w:rsid w:val="0061542D"/>
    <w:rsid w:val="00617820"/>
    <w:rsid w:val="00620144"/>
    <w:rsid w:val="006210B8"/>
    <w:rsid w:val="00621557"/>
    <w:rsid w:val="00621A78"/>
    <w:rsid w:val="00621A7E"/>
    <w:rsid w:val="00621ACD"/>
    <w:rsid w:val="00622AEF"/>
    <w:rsid w:val="0062352A"/>
    <w:rsid w:val="0062358C"/>
    <w:rsid w:val="00624B3C"/>
    <w:rsid w:val="0062686F"/>
    <w:rsid w:val="00627344"/>
    <w:rsid w:val="00627A06"/>
    <w:rsid w:val="00627C5F"/>
    <w:rsid w:val="006300E5"/>
    <w:rsid w:val="00630B5C"/>
    <w:rsid w:val="00631B08"/>
    <w:rsid w:val="00631EA6"/>
    <w:rsid w:val="0063272C"/>
    <w:rsid w:val="00632D50"/>
    <w:rsid w:val="0063313F"/>
    <w:rsid w:val="006336FC"/>
    <w:rsid w:val="006343CE"/>
    <w:rsid w:val="006344C2"/>
    <w:rsid w:val="00635315"/>
    <w:rsid w:val="00635CE8"/>
    <w:rsid w:val="0063716B"/>
    <w:rsid w:val="0063774B"/>
    <w:rsid w:val="00640F7A"/>
    <w:rsid w:val="00641192"/>
    <w:rsid w:val="0064206D"/>
    <w:rsid w:val="00642F61"/>
    <w:rsid w:val="00644B6C"/>
    <w:rsid w:val="006450AD"/>
    <w:rsid w:val="00646234"/>
    <w:rsid w:val="00646FF6"/>
    <w:rsid w:val="00647DDA"/>
    <w:rsid w:val="0065049F"/>
    <w:rsid w:val="00650D95"/>
    <w:rsid w:val="00651D2B"/>
    <w:rsid w:val="00651D36"/>
    <w:rsid w:val="00651E20"/>
    <w:rsid w:val="006553AB"/>
    <w:rsid w:val="00655E8A"/>
    <w:rsid w:val="0065672D"/>
    <w:rsid w:val="00656EF1"/>
    <w:rsid w:val="0065745F"/>
    <w:rsid w:val="00660817"/>
    <w:rsid w:val="00660C1F"/>
    <w:rsid w:val="006630C0"/>
    <w:rsid w:val="00663EF8"/>
    <w:rsid w:val="006641E4"/>
    <w:rsid w:val="00664DDB"/>
    <w:rsid w:val="00665777"/>
    <w:rsid w:val="00665BC3"/>
    <w:rsid w:val="00667A02"/>
    <w:rsid w:val="00667A57"/>
    <w:rsid w:val="0067058D"/>
    <w:rsid w:val="0067079F"/>
    <w:rsid w:val="00670980"/>
    <w:rsid w:val="0067174F"/>
    <w:rsid w:val="006717EE"/>
    <w:rsid w:val="0067184D"/>
    <w:rsid w:val="006720AE"/>
    <w:rsid w:val="00672917"/>
    <w:rsid w:val="00673FEC"/>
    <w:rsid w:val="0067400A"/>
    <w:rsid w:val="006740A2"/>
    <w:rsid w:val="006744C8"/>
    <w:rsid w:val="00674E67"/>
    <w:rsid w:val="00675FAF"/>
    <w:rsid w:val="0067665B"/>
    <w:rsid w:val="0067673F"/>
    <w:rsid w:val="0068058C"/>
    <w:rsid w:val="00680976"/>
    <w:rsid w:val="00680E84"/>
    <w:rsid w:val="006813D4"/>
    <w:rsid w:val="00681C89"/>
    <w:rsid w:val="0068323B"/>
    <w:rsid w:val="00684A68"/>
    <w:rsid w:val="006854F7"/>
    <w:rsid w:val="006867F6"/>
    <w:rsid w:val="00687131"/>
    <w:rsid w:val="00690824"/>
    <w:rsid w:val="006909CE"/>
    <w:rsid w:val="00692C9B"/>
    <w:rsid w:val="00693568"/>
    <w:rsid w:val="00693F24"/>
    <w:rsid w:val="00694406"/>
    <w:rsid w:val="00694FF9"/>
    <w:rsid w:val="0069563C"/>
    <w:rsid w:val="0069687F"/>
    <w:rsid w:val="00696C70"/>
    <w:rsid w:val="006976AE"/>
    <w:rsid w:val="006A0197"/>
    <w:rsid w:val="006A1CE8"/>
    <w:rsid w:val="006A27B0"/>
    <w:rsid w:val="006A3CD8"/>
    <w:rsid w:val="006A3F0E"/>
    <w:rsid w:val="006A436F"/>
    <w:rsid w:val="006A4B31"/>
    <w:rsid w:val="006A4EE4"/>
    <w:rsid w:val="006A7338"/>
    <w:rsid w:val="006A740A"/>
    <w:rsid w:val="006A7BB6"/>
    <w:rsid w:val="006A7CE4"/>
    <w:rsid w:val="006B04CB"/>
    <w:rsid w:val="006B0D48"/>
    <w:rsid w:val="006B0F34"/>
    <w:rsid w:val="006B1292"/>
    <w:rsid w:val="006B176D"/>
    <w:rsid w:val="006B1B63"/>
    <w:rsid w:val="006B234D"/>
    <w:rsid w:val="006B39E9"/>
    <w:rsid w:val="006B46F2"/>
    <w:rsid w:val="006B5152"/>
    <w:rsid w:val="006B5BC7"/>
    <w:rsid w:val="006B5F7E"/>
    <w:rsid w:val="006B6604"/>
    <w:rsid w:val="006B71E3"/>
    <w:rsid w:val="006B73BD"/>
    <w:rsid w:val="006B7F60"/>
    <w:rsid w:val="006C0EE8"/>
    <w:rsid w:val="006C181F"/>
    <w:rsid w:val="006C1849"/>
    <w:rsid w:val="006C1B75"/>
    <w:rsid w:val="006C202E"/>
    <w:rsid w:val="006C2101"/>
    <w:rsid w:val="006C26D7"/>
    <w:rsid w:val="006C486E"/>
    <w:rsid w:val="006C5433"/>
    <w:rsid w:val="006C621B"/>
    <w:rsid w:val="006C6597"/>
    <w:rsid w:val="006C75D4"/>
    <w:rsid w:val="006C7877"/>
    <w:rsid w:val="006C7C6C"/>
    <w:rsid w:val="006D028D"/>
    <w:rsid w:val="006D058B"/>
    <w:rsid w:val="006D120C"/>
    <w:rsid w:val="006D1BD8"/>
    <w:rsid w:val="006D3BF3"/>
    <w:rsid w:val="006D3FA4"/>
    <w:rsid w:val="006D4566"/>
    <w:rsid w:val="006D50BD"/>
    <w:rsid w:val="006D53A0"/>
    <w:rsid w:val="006D5CCE"/>
    <w:rsid w:val="006D62C0"/>
    <w:rsid w:val="006D63CA"/>
    <w:rsid w:val="006E0122"/>
    <w:rsid w:val="006E074D"/>
    <w:rsid w:val="006E0BB4"/>
    <w:rsid w:val="006E1CA1"/>
    <w:rsid w:val="006E1EFC"/>
    <w:rsid w:val="006E2CB7"/>
    <w:rsid w:val="006E31EA"/>
    <w:rsid w:val="006E39B1"/>
    <w:rsid w:val="006E5A26"/>
    <w:rsid w:val="006E61B3"/>
    <w:rsid w:val="006E6494"/>
    <w:rsid w:val="006E77BC"/>
    <w:rsid w:val="006F0C57"/>
    <w:rsid w:val="006F1800"/>
    <w:rsid w:val="006F189D"/>
    <w:rsid w:val="006F2643"/>
    <w:rsid w:val="006F2E79"/>
    <w:rsid w:val="006F31E7"/>
    <w:rsid w:val="006F4911"/>
    <w:rsid w:val="006F500C"/>
    <w:rsid w:val="006F6740"/>
    <w:rsid w:val="007003FE"/>
    <w:rsid w:val="00700502"/>
    <w:rsid w:val="00701DD1"/>
    <w:rsid w:val="00701F08"/>
    <w:rsid w:val="00702CB5"/>
    <w:rsid w:val="007036CA"/>
    <w:rsid w:val="00703709"/>
    <w:rsid w:val="00704995"/>
    <w:rsid w:val="00704F1C"/>
    <w:rsid w:val="00706508"/>
    <w:rsid w:val="0070676B"/>
    <w:rsid w:val="0070731E"/>
    <w:rsid w:val="007104FA"/>
    <w:rsid w:val="00710571"/>
    <w:rsid w:val="007106CF"/>
    <w:rsid w:val="00710C82"/>
    <w:rsid w:val="007111CB"/>
    <w:rsid w:val="007111DF"/>
    <w:rsid w:val="00711D5E"/>
    <w:rsid w:val="007126D7"/>
    <w:rsid w:val="00712706"/>
    <w:rsid w:val="00712B8C"/>
    <w:rsid w:val="00714EF6"/>
    <w:rsid w:val="007152DF"/>
    <w:rsid w:val="00716CE1"/>
    <w:rsid w:val="007177CA"/>
    <w:rsid w:val="00717868"/>
    <w:rsid w:val="00717A77"/>
    <w:rsid w:val="00717FD5"/>
    <w:rsid w:val="007201E4"/>
    <w:rsid w:val="00720573"/>
    <w:rsid w:val="007207BB"/>
    <w:rsid w:val="007213F8"/>
    <w:rsid w:val="00722835"/>
    <w:rsid w:val="00722F83"/>
    <w:rsid w:val="007234C8"/>
    <w:rsid w:val="00723F60"/>
    <w:rsid w:val="00724377"/>
    <w:rsid w:val="0072505B"/>
    <w:rsid w:val="00726CF5"/>
    <w:rsid w:val="00727898"/>
    <w:rsid w:val="007279CD"/>
    <w:rsid w:val="007316EC"/>
    <w:rsid w:val="00732118"/>
    <w:rsid w:val="007336EF"/>
    <w:rsid w:val="00733DF4"/>
    <w:rsid w:val="0073435D"/>
    <w:rsid w:val="0073483A"/>
    <w:rsid w:val="00734A48"/>
    <w:rsid w:val="007371F0"/>
    <w:rsid w:val="00737235"/>
    <w:rsid w:val="0073730F"/>
    <w:rsid w:val="00737A18"/>
    <w:rsid w:val="00737B34"/>
    <w:rsid w:val="00737F4B"/>
    <w:rsid w:val="007409D0"/>
    <w:rsid w:val="00741431"/>
    <w:rsid w:val="0074204B"/>
    <w:rsid w:val="00742122"/>
    <w:rsid w:val="00742978"/>
    <w:rsid w:val="0074342F"/>
    <w:rsid w:val="00743F32"/>
    <w:rsid w:val="00744CEC"/>
    <w:rsid w:val="00744F40"/>
    <w:rsid w:val="00745130"/>
    <w:rsid w:val="007454F7"/>
    <w:rsid w:val="007465A9"/>
    <w:rsid w:val="007467A3"/>
    <w:rsid w:val="00746FDF"/>
    <w:rsid w:val="007471F8"/>
    <w:rsid w:val="00747640"/>
    <w:rsid w:val="0075033D"/>
    <w:rsid w:val="007509BE"/>
    <w:rsid w:val="0075111C"/>
    <w:rsid w:val="0075164A"/>
    <w:rsid w:val="00751B8E"/>
    <w:rsid w:val="00751D2C"/>
    <w:rsid w:val="007528C6"/>
    <w:rsid w:val="00752BA9"/>
    <w:rsid w:val="00753AC2"/>
    <w:rsid w:val="00753CAB"/>
    <w:rsid w:val="00753FAA"/>
    <w:rsid w:val="00754161"/>
    <w:rsid w:val="007547B9"/>
    <w:rsid w:val="00754F2E"/>
    <w:rsid w:val="00755BF3"/>
    <w:rsid w:val="00755D43"/>
    <w:rsid w:val="007574F0"/>
    <w:rsid w:val="00757D09"/>
    <w:rsid w:val="00760266"/>
    <w:rsid w:val="00760364"/>
    <w:rsid w:val="00761E68"/>
    <w:rsid w:val="007624BA"/>
    <w:rsid w:val="00764057"/>
    <w:rsid w:val="007641D1"/>
    <w:rsid w:val="00764264"/>
    <w:rsid w:val="00766C5E"/>
    <w:rsid w:val="0076749A"/>
    <w:rsid w:val="007675A5"/>
    <w:rsid w:val="00770875"/>
    <w:rsid w:val="00770C0B"/>
    <w:rsid w:val="00770D5B"/>
    <w:rsid w:val="00770EB5"/>
    <w:rsid w:val="00771465"/>
    <w:rsid w:val="00772AE8"/>
    <w:rsid w:val="00772F61"/>
    <w:rsid w:val="0077325B"/>
    <w:rsid w:val="00773327"/>
    <w:rsid w:val="00773A05"/>
    <w:rsid w:val="00776BB1"/>
    <w:rsid w:val="007778F8"/>
    <w:rsid w:val="00777FC7"/>
    <w:rsid w:val="0078050C"/>
    <w:rsid w:val="00780819"/>
    <w:rsid w:val="00780E3B"/>
    <w:rsid w:val="00781B81"/>
    <w:rsid w:val="00782046"/>
    <w:rsid w:val="00784104"/>
    <w:rsid w:val="00784744"/>
    <w:rsid w:val="00784F32"/>
    <w:rsid w:val="007859E0"/>
    <w:rsid w:val="00785C95"/>
    <w:rsid w:val="00785FBD"/>
    <w:rsid w:val="00786176"/>
    <w:rsid w:val="007864A0"/>
    <w:rsid w:val="00786825"/>
    <w:rsid w:val="00786D71"/>
    <w:rsid w:val="00786EBD"/>
    <w:rsid w:val="00787C3E"/>
    <w:rsid w:val="00787EB6"/>
    <w:rsid w:val="007907B2"/>
    <w:rsid w:val="0079125B"/>
    <w:rsid w:val="007915FB"/>
    <w:rsid w:val="00791CB7"/>
    <w:rsid w:val="00791DF5"/>
    <w:rsid w:val="007928DF"/>
    <w:rsid w:val="00793ABC"/>
    <w:rsid w:val="00794FCD"/>
    <w:rsid w:val="00795456"/>
    <w:rsid w:val="00796168"/>
    <w:rsid w:val="007966D2"/>
    <w:rsid w:val="00797E5B"/>
    <w:rsid w:val="007A041D"/>
    <w:rsid w:val="007A07E9"/>
    <w:rsid w:val="007A3974"/>
    <w:rsid w:val="007A424A"/>
    <w:rsid w:val="007A431C"/>
    <w:rsid w:val="007A452D"/>
    <w:rsid w:val="007A4C7E"/>
    <w:rsid w:val="007A55F1"/>
    <w:rsid w:val="007A634D"/>
    <w:rsid w:val="007A63C6"/>
    <w:rsid w:val="007A6723"/>
    <w:rsid w:val="007B0B6D"/>
    <w:rsid w:val="007B0C7D"/>
    <w:rsid w:val="007B160E"/>
    <w:rsid w:val="007B2AD2"/>
    <w:rsid w:val="007B2C0A"/>
    <w:rsid w:val="007B3348"/>
    <w:rsid w:val="007B5406"/>
    <w:rsid w:val="007B5D53"/>
    <w:rsid w:val="007B5E2F"/>
    <w:rsid w:val="007B6340"/>
    <w:rsid w:val="007B6625"/>
    <w:rsid w:val="007B6896"/>
    <w:rsid w:val="007B6F51"/>
    <w:rsid w:val="007B7877"/>
    <w:rsid w:val="007C0F80"/>
    <w:rsid w:val="007C23B9"/>
    <w:rsid w:val="007C4245"/>
    <w:rsid w:val="007C42FD"/>
    <w:rsid w:val="007C4B03"/>
    <w:rsid w:val="007C53D2"/>
    <w:rsid w:val="007C6867"/>
    <w:rsid w:val="007C7797"/>
    <w:rsid w:val="007C7874"/>
    <w:rsid w:val="007C7981"/>
    <w:rsid w:val="007D03F8"/>
    <w:rsid w:val="007D18D9"/>
    <w:rsid w:val="007D1E45"/>
    <w:rsid w:val="007D1F44"/>
    <w:rsid w:val="007D2462"/>
    <w:rsid w:val="007D334B"/>
    <w:rsid w:val="007D366D"/>
    <w:rsid w:val="007D3AEB"/>
    <w:rsid w:val="007D42C4"/>
    <w:rsid w:val="007D461F"/>
    <w:rsid w:val="007D547A"/>
    <w:rsid w:val="007D5C1A"/>
    <w:rsid w:val="007D5D0A"/>
    <w:rsid w:val="007D640A"/>
    <w:rsid w:val="007D6446"/>
    <w:rsid w:val="007D6474"/>
    <w:rsid w:val="007D6B17"/>
    <w:rsid w:val="007D7443"/>
    <w:rsid w:val="007D7606"/>
    <w:rsid w:val="007E0704"/>
    <w:rsid w:val="007E0C3C"/>
    <w:rsid w:val="007E13D5"/>
    <w:rsid w:val="007E19D0"/>
    <w:rsid w:val="007E379E"/>
    <w:rsid w:val="007E484F"/>
    <w:rsid w:val="007E4B0C"/>
    <w:rsid w:val="007E5BCD"/>
    <w:rsid w:val="007E6169"/>
    <w:rsid w:val="007E619A"/>
    <w:rsid w:val="007E7602"/>
    <w:rsid w:val="007F0B1C"/>
    <w:rsid w:val="007F18EF"/>
    <w:rsid w:val="007F2BAB"/>
    <w:rsid w:val="007F2C9F"/>
    <w:rsid w:val="007F2E89"/>
    <w:rsid w:val="007F2ED3"/>
    <w:rsid w:val="007F4681"/>
    <w:rsid w:val="007F496C"/>
    <w:rsid w:val="007F5EE4"/>
    <w:rsid w:val="007F64C4"/>
    <w:rsid w:val="007F6F33"/>
    <w:rsid w:val="007F6FD8"/>
    <w:rsid w:val="007F77A0"/>
    <w:rsid w:val="007F77C4"/>
    <w:rsid w:val="007F7EBD"/>
    <w:rsid w:val="00800C49"/>
    <w:rsid w:val="0080195C"/>
    <w:rsid w:val="00801B49"/>
    <w:rsid w:val="0080296B"/>
    <w:rsid w:val="00803744"/>
    <w:rsid w:val="00803901"/>
    <w:rsid w:val="008047D6"/>
    <w:rsid w:val="008048DC"/>
    <w:rsid w:val="00804B66"/>
    <w:rsid w:val="0080537A"/>
    <w:rsid w:val="0080560E"/>
    <w:rsid w:val="00805700"/>
    <w:rsid w:val="00807D21"/>
    <w:rsid w:val="00807DF2"/>
    <w:rsid w:val="00810981"/>
    <w:rsid w:val="008116BA"/>
    <w:rsid w:val="008120AB"/>
    <w:rsid w:val="0081266C"/>
    <w:rsid w:val="00812AD9"/>
    <w:rsid w:val="00813BF0"/>
    <w:rsid w:val="00813F2F"/>
    <w:rsid w:val="008145D6"/>
    <w:rsid w:val="00815E22"/>
    <w:rsid w:val="00816305"/>
    <w:rsid w:val="0081685B"/>
    <w:rsid w:val="008168AD"/>
    <w:rsid w:val="00816FAA"/>
    <w:rsid w:val="00817497"/>
    <w:rsid w:val="00817C22"/>
    <w:rsid w:val="00817C6A"/>
    <w:rsid w:val="00817E99"/>
    <w:rsid w:val="008206E4"/>
    <w:rsid w:val="0082091C"/>
    <w:rsid w:val="008210CA"/>
    <w:rsid w:val="008233F2"/>
    <w:rsid w:val="00823ABF"/>
    <w:rsid w:val="00823B80"/>
    <w:rsid w:val="00823DC9"/>
    <w:rsid w:val="00823FA2"/>
    <w:rsid w:val="00824AD4"/>
    <w:rsid w:val="00825771"/>
    <w:rsid w:val="0082590A"/>
    <w:rsid w:val="008259B5"/>
    <w:rsid w:val="00826C7A"/>
    <w:rsid w:val="00827D9F"/>
    <w:rsid w:val="00827F39"/>
    <w:rsid w:val="008306C1"/>
    <w:rsid w:val="008307E6"/>
    <w:rsid w:val="00831591"/>
    <w:rsid w:val="008325CA"/>
    <w:rsid w:val="00832BB9"/>
    <w:rsid w:val="00832C9C"/>
    <w:rsid w:val="00832FE7"/>
    <w:rsid w:val="008330A3"/>
    <w:rsid w:val="0083564E"/>
    <w:rsid w:val="008356E6"/>
    <w:rsid w:val="00835A9F"/>
    <w:rsid w:val="00835D93"/>
    <w:rsid w:val="008364B1"/>
    <w:rsid w:val="0083748F"/>
    <w:rsid w:val="008408F1"/>
    <w:rsid w:val="008419E1"/>
    <w:rsid w:val="00841B10"/>
    <w:rsid w:val="00841C87"/>
    <w:rsid w:val="008423F6"/>
    <w:rsid w:val="00842E9E"/>
    <w:rsid w:val="00843D66"/>
    <w:rsid w:val="00844186"/>
    <w:rsid w:val="00844782"/>
    <w:rsid w:val="00844C17"/>
    <w:rsid w:val="008502AB"/>
    <w:rsid w:val="0085041D"/>
    <w:rsid w:val="008504C2"/>
    <w:rsid w:val="00850664"/>
    <w:rsid w:val="00850EB7"/>
    <w:rsid w:val="00851C46"/>
    <w:rsid w:val="00851FAC"/>
    <w:rsid w:val="00853466"/>
    <w:rsid w:val="00853A8C"/>
    <w:rsid w:val="00856AF0"/>
    <w:rsid w:val="008605EB"/>
    <w:rsid w:val="00860633"/>
    <w:rsid w:val="00860EB3"/>
    <w:rsid w:val="00861C93"/>
    <w:rsid w:val="00862912"/>
    <w:rsid w:val="00862A3F"/>
    <w:rsid w:val="008630B5"/>
    <w:rsid w:val="00863992"/>
    <w:rsid w:val="00865F6C"/>
    <w:rsid w:val="00867E9C"/>
    <w:rsid w:val="0087088D"/>
    <w:rsid w:val="00870C2E"/>
    <w:rsid w:val="00870C9A"/>
    <w:rsid w:val="00870DAA"/>
    <w:rsid w:val="008718B4"/>
    <w:rsid w:val="0087271C"/>
    <w:rsid w:val="00873262"/>
    <w:rsid w:val="008738DA"/>
    <w:rsid w:val="00873E15"/>
    <w:rsid w:val="00874161"/>
    <w:rsid w:val="00875BB4"/>
    <w:rsid w:val="00875C89"/>
    <w:rsid w:val="00875E24"/>
    <w:rsid w:val="008766F4"/>
    <w:rsid w:val="008806E7"/>
    <w:rsid w:val="00881B78"/>
    <w:rsid w:val="008825A4"/>
    <w:rsid w:val="008845A2"/>
    <w:rsid w:val="008847BC"/>
    <w:rsid w:val="008850E2"/>
    <w:rsid w:val="00890D46"/>
    <w:rsid w:val="00890D61"/>
    <w:rsid w:val="00892B45"/>
    <w:rsid w:val="008932A6"/>
    <w:rsid w:val="008934E9"/>
    <w:rsid w:val="008939C0"/>
    <w:rsid w:val="008A0E66"/>
    <w:rsid w:val="008A1166"/>
    <w:rsid w:val="008A12BF"/>
    <w:rsid w:val="008A35E3"/>
    <w:rsid w:val="008A4D24"/>
    <w:rsid w:val="008A5786"/>
    <w:rsid w:val="008A5BD7"/>
    <w:rsid w:val="008A7931"/>
    <w:rsid w:val="008A79B4"/>
    <w:rsid w:val="008A7EF3"/>
    <w:rsid w:val="008B00D4"/>
    <w:rsid w:val="008B04BF"/>
    <w:rsid w:val="008B0F3C"/>
    <w:rsid w:val="008B15B5"/>
    <w:rsid w:val="008B36ED"/>
    <w:rsid w:val="008B3802"/>
    <w:rsid w:val="008B4097"/>
    <w:rsid w:val="008B63BC"/>
    <w:rsid w:val="008B63E8"/>
    <w:rsid w:val="008B6AB5"/>
    <w:rsid w:val="008C03D3"/>
    <w:rsid w:val="008C07F0"/>
    <w:rsid w:val="008C0930"/>
    <w:rsid w:val="008C2804"/>
    <w:rsid w:val="008C3720"/>
    <w:rsid w:val="008C3759"/>
    <w:rsid w:val="008C3D0C"/>
    <w:rsid w:val="008C41D2"/>
    <w:rsid w:val="008C4C90"/>
    <w:rsid w:val="008C4CFD"/>
    <w:rsid w:val="008C6E36"/>
    <w:rsid w:val="008D0D53"/>
    <w:rsid w:val="008D0E59"/>
    <w:rsid w:val="008D1D33"/>
    <w:rsid w:val="008D2F45"/>
    <w:rsid w:val="008D32CC"/>
    <w:rsid w:val="008D3ABD"/>
    <w:rsid w:val="008D3F7C"/>
    <w:rsid w:val="008D5BBE"/>
    <w:rsid w:val="008D629F"/>
    <w:rsid w:val="008D6CA2"/>
    <w:rsid w:val="008D6E21"/>
    <w:rsid w:val="008D7484"/>
    <w:rsid w:val="008E0093"/>
    <w:rsid w:val="008E1645"/>
    <w:rsid w:val="008E17F9"/>
    <w:rsid w:val="008E36BD"/>
    <w:rsid w:val="008E42AE"/>
    <w:rsid w:val="008E5F19"/>
    <w:rsid w:val="008E6BA9"/>
    <w:rsid w:val="008F00EF"/>
    <w:rsid w:val="008F0DCF"/>
    <w:rsid w:val="008F1087"/>
    <w:rsid w:val="008F19DB"/>
    <w:rsid w:val="008F2B7A"/>
    <w:rsid w:val="008F5F5D"/>
    <w:rsid w:val="008F6FA5"/>
    <w:rsid w:val="008F7097"/>
    <w:rsid w:val="008F797C"/>
    <w:rsid w:val="00900381"/>
    <w:rsid w:val="00900629"/>
    <w:rsid w:val="009017BE"/>
    <w:rsid w:val="00901E57"/>
    <w:rsid w:val="0090391A"/>
    <w:rsid w:val="00903BA4"/>
    <w:rsid w:val="009048E5"/>
    <w:rsid w:val="00905BF4"/>
    <w:rsid w:val="00906433"/>
    <w:rsid w:val="00906901"/>
    <w:rsid w:val="00907112"/>
    <w:rsid w:val="0090717C"/>
    <w:rsid w:val="00907C1C"/>
    <w:rsid w:val="00910371"/>
    <w:rsid w:val="00911280"/>
    <w:rsid w:val="00912107"/>
    <w:rsid w:val="00912289"/>
    <w:rsid w:val="00912A7F"/>
    <w:rsid w:val="00912ACC"/>
    <w:rsid w:val="00913C94"/>
    <w:rsid w:val="00914674"/>
    <w:rsid w:val="00915695"/>
    <w:rsid w:val="00915991"/>
    <w:rsid w:val="00915A00"/>
    <w:rsid w:val="00916187"/>
    <w:rsid w:val="00920507"/>
    <w:rsid w:val="00920C44"/>
    <w:rsid w:val="00920D0B"/>
    <w:rsid w:val="0092245A"/>
    <w:rsid w:val="00922863"/>
    <w:rsid w:val="009230C6"/>
    <w:rsid w:val="00923F0C"/>
    <w:rsid w:val="00924CCA"/>
    <w:rsid w:val="009255EE"/>
    <w:rsid w:val="00925763"/>
    <w:rsid w:val="00925DAB"/>
    <w:rsid w:val="00926590"/>
    <w:rsid w:val="00926FC2"/>
    <w:rsid w:val="0092717A"/>
    <w:rsid w:val="009277E3"/>
    <w:rsid w:val="00931522"/>
    <w:rsid w:val="0093289F"/>
    <w:rsid w:val="00932B62"/>
    <w:rsid w:val="00933451"/>
    <w:rsid w:val="00933AFC"/>
    <w:rsid w:val="00933CAF"/>
    <w:rsid w:val="009345B6"/>
    <w:rsid w:val="00934906"/>
    <w:rsid w:val="009350E0"/>
    <w:rsid w:val="0093560E"/>
    <w:rsid w:val="009357EB"/>
    <w:rsid w:val="00935B07"/>
    <w:rsid w:val="009369F8"/>
    <w:rsid w:val="00936FB6"/>
    <w:rsid w:val="0093747A"/>
    <w:rsid w:val="009374B3"/>
    <w:rsid w:val="00937A39"/>
    <w:rsid w:val="00937AE9"/>
    <w:rsid w:val="009402F5"/>
    <w:rsid w:val="0094314E"/>
    <w:rsid w:val="0094419E"/>
    <w:rsid w:val="00944457"/>
    <w:rsid w:val="009444D7"/>
    <w:rsid w:val="009455A9"/>
    <w:rsid w:val="0094566F"/>
    <w:rsid w:val="00945EAA"/>
    <w:rsid w:val="00946008"/>
    <w:rsid w:val="009468B3"/>
    <w:rsid w:val="00946AEC"/>
    <w:rsid w:val="009472B6"/>
    <w:rsid w:val="00947383"/>
    <w:rsid w:val="00950050"/>
    <w:rsid w:val="00950641"/>
    <w:rsid w:val="00950806"/>
    <w:rsid w:val="00950832"/>
    <w:rsid w:val="009509A5"/>
    <w:rsid w:val="00950AA7"/>
    <w:rsid w:val="00951C8F"/>
    <w:rsid w:val="00951DF1"/>
    <w:rsid w:val="0095225E"/>
    <w:rsid w:val="009523A7"/>
    <w:rsid w:val="009527C0"/>
    <w:rsid w:val="00954641"/>
    <w:rsid w:val="009547FF"/>
    <w:rsid w:val="009561D3"/>
    <w:rsid w:val="009564DD"/>
    <w:rsid w:val="00956B8E"/>
    <w:rsid w:val="009573A5"/>
    <w:rsid w:val="0095744A"/>
    <w:rsid w:val="00957548"/>
    <w:rsid w:val="0095771F"/>
    <w:rsid w:val="00957D33"/>
    <w:rsid w:val="00960C20"/>
    <w:rsid w:val="00960C29"/>
    <w:rsid w:val="0096129E"/>
    <w:rsid w:val="009613EA"/>
    <w:rsid w:val="00961CF1"/>
    <w:rsid w:val="009621EC"/>
    <w:rsid w:val="00962462"/>
    <w:rsid w:val="009625AB"/>
    <w:rsid w:val="00962604"/>
    <w:rsid w:val="009635FF"/>
    <w:rsid w:val="009637D0"/>
    <w:rsid w:val="009649FB"/>
    <w:rsid w:val="00964CAC"/>
    <w:rsid w:val="00964D57"/>
    <w:rsid w:val="00964FB0"/>
    <w:rsid w:val="009653DA"/>
    <w:rsid w:val="00965D9F"/>
    <w:rsid w:val="0096610C"/>
    <w:rsid w:val="0096704E"/>
    <w:rsid w:val="00967AD1"/>
    <w:rsid w:val="00967B6C"/>
    <w:rsid w:val="00971694"/>
    <w:rsid w:val="00971A9A"/>
    <w:rsid w:val="00971AF5"/>
    <w:rsid w:val="00972C97"/>
    <w:rsid w:val="00972E8D"/>
    <w:rsid w:val="00973BAC"/>
    <w:rsid w:val="00974218"/>
    <w:rsid w:val="009760D1"/>
    <w:rsid w:val="00976F6F"/>
    <w:rsid w:val="009776D0"/>
    <w:rsid w:val="00980672"/>
    <w:rsid w:val="0098073C"/>
    <w:rsid w:val="009816C3"/>
    <w:rsid w:val="00981C0C"/>
    <w:rsid w:val="009833F0"/>
    <w:rsid w:val="009839E5"/>
    <w:rsid w:val="00983EFF"/>
    <w:rsid w:val="00984ABB"/>
    <w:rsid w:val="00984ADC"/>
    <w:rsid w:val="00984E0B"/>
    <w:rsid w:val="0098534A"/>
    <w:rsid w:val="00985E10"/>
    <w:rsid w:val="00985EB0"/>
    <w:rsid w:val="009863A4"/>
    <w:rsid w:val="00986A66"/>
    <w:rsid w:val="00987024"/>
    <w:rsid w:val="0098761C"/>
    <w:rsid w:val="00987F7A"/>
    <w:rsid w:val="00990670"/>
    <w:rsid w:val="00992B09"/>
    <w:rsid w:val="0099300C"/>
    <w:rsid w:val="00993A4D"/>
    <w:rsid w:val="009948A3"/>
    <w:rsid w:val="00995424"/>
    <w:rsid w:val="00995DCD"/>
    <w:rsid w:val="009963D1"/>
    <w:rsid w:val="00996DC0"/>
    <w:rsid w:val="009A12AF"/>
    <w:rsid w:val="009A1550"/>
    <w:rsid w:val="009A1DB5"/>
    <w:rsid w:val="009A1F20"/>
    <w:rsid w:val="009A2B28"/>
    <w:rsid w:val="009A2EFA"/>
    <w:rsid w:val="009A5522"/>
    <w:rsid w:val="009A57DC"/>
    <w:rsid w:val="009A62D5"/>
    <w:rsid w:val="009A6602"/>
    <w:rsid w:val="009A6A9F"/>
    <w:rsid w:val="009A7D0B"/>
    <w:rsid w:val="009B0DCC"/>
    <w:rsid w:val="009B1ADD"/>
    <w:rsid w:val="009B20EB"/>
    <w:rsid w:val="009B2408"/>
    <w:rsid w:val="009B2FD9"/>
    <w:rsid w:val="009B3254"/>
    <w:rsid w:val="009B36A7"/>
    <w:rsid w:val="009B5205"/>
    <w:rsid w:val="009B56E7"/>
    <w:rsid w:val="009B6C7A"/>
    <w:rsid w:val="009B78FA"/>
    <w:rsid w:val="009C1089"/>
    <w:rsid w:val="009C3465"/>
    <w:rsid w:val="009C38CC"/>
    <w:rsid w:val="009C4117"/>
    <w:rsid w:val="009C44AA"/>
    <w:rsid w:val="009C4ECD"/>
    <w:rsid w:val="009C5684"/>
    <w:rsid w:val="009C62B3"/>
    <w:rsid w:val="009C67FF"/>
    <w:rsid w:val="009C6E45"/>
    <w:rsid w:val="009C71DF"/>
    <w:rsid w:val="009C7765"/>
    <w:rsid w:val="009D06B2"/>
    <w:rsid w:val="009D0EB7"/>
    <w:rsid w:val="009D1E1F"/>
    <w:rsid w:val="009D3CE5"/>
    <w:rsid w:val="009D5ACF"/>
    <w:rsid w:val="009D5B99"/>
    <w:rsid w:val="009D62D4"/>
    <w:rsid w:val="009D7AF8"/>
    <w:rsid w:val="009E1122"/>
    <w:rsid w:val="009E1227"/>
    <w:rsid w:val="009E1D31"/>
    <w:rsid w:val="009E2A2C"/>
    <w:rsid w:val="009E2B7D"/>
    <w:rsid w:val="009E30DC"/>
    <w:rsid w:val="009E374B"/>
    <w:rsid w:val="009E42CD"/>
    <w:rsid w:val="009E61DE"/>
    <w:rsid w:val="009E6491"/>
    <w:rsid w:val="009E6C50"/>
    <w:rsid w:val="009E6F74"/>
    <w:rsid w:val="009E733F"/>
    <w:rsid w:val="009E75B9"/>
    <w:rsid w:val="009F00F2"/>
    <w:rsid w:val="009F0695"/>
    <w:rsid w:val="009F0747"/>
    <w:rsid w:val="009F1605"/>
    <w:rsid w:val="009F162F"/>
    <w:rsid w:val="009F1876"/>
    <w:rsid w:val="009F1ACA"/>
    <w:rsid w:val="009F1C41"/>
    <w:rsid w:val="009F2B39"/>
    <w:rsid w:val="009F312B"/>
    <w:rsid w:val="009F5860"/>
    <w:rsid w:val="009F6E68"/>
    <w:rsid w:val="00A00BB3"/>
    <w:rsid w:val="00A00C3A"/>
    <w:rsid w:val="00A010E2"/>
    <w:rsid w:val="00A01763"/>
    <w:rsid w:val="00A01965"/>
    <w:rsid w:val="00A01D02"/>
    <w:rsid w:val="00A02251"/>
    <w:rsid w:val="00A02598"/>
    <w:rsid w:val="00A02638"/>
    <w:rsid w:val="00A03B2B"/>
    <w:rsid w:val="00A03E5C"/>
    <w:rsid w:val="00A0417E"/>
    <w:rsid w:val="00A042E5"/>
    <w:rsid w:val="00A04650"/>
    <w:rsid w:val="00A04BB4"/>
    <w:rsid w:val="00A057C3"/>
    <w:rsid w:val="00A05A79"/>
    <w:rsid w:val="00A06906"/>
    <w:rsid w:val="00A078ED"/>
    <w:rsid w:val="00A079F5"/>
    <w:rsid w:val="00A12105"/>
    <w:rsid w:val="00A12797"/>
    <w:rsid w:val="00A13BBD"/>
    <w:rsid w:val="00A14455"/>
    <w:rsid w:val="00A14F1A"/>
    <w:rsid w:val="00A150E6"/>
    <w:rsid w:val="00A165C4"/>
    <w:rsid w:val="00A16766"/>
    <w:rsid w:val="00A1773E"/>
    <w:rsid w:val="00A177EC"/>
    <w:rsid w:val="00A179B2"/>
    <w:rsid w:val="00A20953"/>
    <w:rsid w:val="00A212A9"/>
    <w:rsid w:val="00A213DA"/>
    <w:rsid w:val="00A21F35"/>
    <w:rsid w:val="00A2231B"/>
    <w:rsid w:val="00A2255B"/>
    <w:rsid w:val="00A22CF8"/>
    <w:rsid w:val="00A22EAE"/>
    <w:rsid w:val="00A23990"/>
    <w:rsid w:val="00A243C0"/>
    <w:rsid w:val="00A24D9C"/>
    <w:rsid w:val="00A25102"/>
    <w:rsid w:val="00A25E45"/>
    <w:rsid w:val="00A25E60"/>
    <w:rsid w:val="00A25FDA"/>
    <w:rsid w:val="00A26254"/>
    <w:rsid w:val="00A262F3"/>
    <w:rsid w:val="00A30741"/>
    <w:rsid w:val="00A322A9"/>
    <w:rsid w:val="00A32BBE"/>
    <w:rsid w:val="00A32BBF"/>
    <w:rsid w:val="00A32E08"/>
    <w:rsid w:val="00A33B9F"/>
    <w:rsid w:val="00A33FD9"/>
    <w:rsid w:val="00A342FA"/>
    <w:rsid w:val="00A34729"/>
    <w:rsid w:val="00A34F9A"/>
    <w:rsid w:val="00A35FAB"/>
    <w:rsid w:val="00A36330"/>
    <w:rsid w:val="00A364F9"/>
    <w:rsid w:val="00A36703"/>
    <w:rsid w:val="00A36EE5"/>
    <w:rsid w:val="00A373FD"/>
    <w:rsid w:val="00A40C43"/>
    <w:rsid w:val="00A42232"/>
    <w:rsid w:val="00A42B10"/>
    <w:rsid w:val="00A43CFC"/>
    <w:rsid w:val="00A444EA"/>
    <w:rsid w:val="00A44EF0"/>
    <w:rsid w:val="00A45B03"/>
    <w:rsid w:val="00A47547"/>
    <w:rsid w:val="00A4754D"/>
    <w:rsid w:val="00A50834"/>
    <w:rsid w:val="00A51010"/>
    <w:rsid w:val="00A5282D"/>
    <w:rsid w:val="00A52B8F"/>
    <w:rsid w:val="00A533C0"/>
    <w:rsid w:val="00A556EF"/>
    <w:rsid w:val="00A56857"/>
    <w:rsid w:val="00A574A6"/>
    <w:rsid w:val="00A57F0B"/>
    <w:rsid w:val="00A6086C"/>
    <w:rsid w:val="00A608AB"/>
    <w:rsid w:val="00A63978"/>
    <w:rsid w:val="00A63A45"/>
    <w:rsid w:val="00A64917"/>
    <w:rsid w:val="00A64942"/>
    <w:rsid w:val="00A65731"/>
    <w:rsid w:val="00A66506"/>
    <w:rsid w:val="00A67961"/>
    <w:rsid w:val="00A73187"/>
    <w:rsid w:val="00A73F66"/>
    <w:rsid w:val="00A75071"/>
    <w:rsid w:val="00A756D1"/>
    <w:rsid w:val="00A75A8D"/>
    <w:rsid w:val="00A775CA"/>
    <w:rsid w:val="00A775E2"/>
    <w:rsid w:val="00A7794F"/>
    <w:rsid w:val="00A8086B"/>
    <w:rsid w:val="00A81C7F"/>
    <w:rsid w:val="00A821C0"/>
    <w:rsid w:val="00A8233F"/>
    <w:rsid w:val="00A82B7C"/>
    <w:rsid w:val="00A82B89"/>
    <w:rsid w:val="00A82CBA"/>
    <w:rsid w:val="00A82E80"/>
    <w:rsid w:val="00A8313D"/>
    <w:rsid w:val="00A87167"/>
    <w:rsid w:val="00A8798A"/>
    <w:rsid w:val="00A903F7"/>
    <w:rsid w:val="00A9070F"/>
    <w:rsid w:val="00A91590"/>
    <w:rsid w:val="00A92059"/>
    <w:rsid w:val="00A922B5"/>
    <w:rsid w:val="00A92DA8"/>
    <w:rsid w:val="00A94383"/>
    <w:rsid w:val="00A9467E"/>
    <w:rsid w:val="00A9502B"/>
    <w:rsid w:val="00A952FC"/>
    <w:rsid w:val="00A953B8"/>
    <w:rsid w:val="00A9566D"/>
    <w:rsid w:val="00A95FBD"/>
    <w:rsid w:val="00A96AE7"/>
    <w:rsid w:val="00A97436"/>
    <w:rsid w:val="00A97BFA"/>
    <w:rsid w:val="00A97E0C"/>
    <w:rsid w:val="00AA04F7"/>
    <w:rsid w:val="00AA27FA"/>
    <w:rsid w:val="00AA298B"/>
    <w:rsid w:val="00AA2F94"/>
    <w:rsid w:val="00AA3175"/>
    <w:rsid w:val="00AA4085"/>
    <w:rsid w:val="00AA64BE"/>
    <w:rsid w:val="00AA74CF"/>
    <w:rsid w:val="00AA7CA7"/>
    <w:rsid w:val="00AA7ECC"/>
    <w:rsid w:val="00AB1066"/>
    <w:rsid w:val="00AB14CA"/>
    <w:rsid w:val="00AB50CD"/>
    <w:rsid w:val="00AB523E"/>
    <w:rsid w:val="00AB54D3"/>
    <w:rsid w:val="00AB7C9C"/>
    <w:rsid w:val="00AC195F"/>
    <w:rsid w:val="00AC1F2C"/>
    <w:rsid w:val="00AC2267"/>
    <w:rsid w:val="00AC2AD4"/>
    <w:rsid w:val="00AC3AC6"/>
    <w:rsid w:val="00AC4D9F"/>
    <w:rsid w:val="00AC51E5"/>
    <w:rsid w:val="00AC5EC7"/>
    <w:rsid w:val="00AC663D"/>
    <w:rsid w:val="00AC6A31"/>
    <w:rsid w:val="00AC7D48"/>
    <w:rsid w:val="00AD04A0"/>
    <w:rsid w:val="00AD07AC"/>
    <w:rsid w:val="00AD2DF9"/>
    <w:rsid w:val="00AD32C5"/>
    <w:rsid w:val="00AD374E"/>
    <w:rsid w:val="00AD3842"/>
    <w:rsid w:val="00AD3CF8"/>
    <w:rsid w:val="00AD417A"/>
    <w:rsid w:val="00AD4586"/>
    <w:rsid w:val="00AD516A"/>
    <w:rsid w:val="00AD563F"/>
    <w:rsid w:val="00AD56A9"/>
    <w:rsid w:val="00AD5CED"/>
    <w:rsid w:val="00AD72A1"/>
    <w:rsid w:val="00AD7912"/>
    <w:rsid w:val="00AD7FDC"/>
    <w:rsid w:val="00AE04AF"/>
    <w:rsid w:val="00AE0EA5"/>
    <w:rsid w:val="00AE19A4"/>
    <w:rsid w:val="00AE1C63"/>
    <w:rsid w:val="00AE23E5"/>
    <w:rsid w:val="00AE242D"/>
    <w:rsid w:val="00AE35A0"/>
    <w:rsid w:val="00AE3692"/>
    <w:rsid w:val="00AE396A"/>
    <w:rsid w:val="00AE3B4E"/>
    <w:rsid w:val="00AE3D0F"/>
    <w:rsid w:val="00AE3F85"/>
    <w:rsid w:val="00AE5570"/>
    <w:rsid w:val="00AE578C"/>
    <w:rsid w:val="00AE7BBC"/>
    <w:rsid w:val="00AF097F"/>
    <w:rsid w:val="00AF0AF0"/>
    <w:rsid w:val="00AF2157"/>
    <w:rsid w:val="00AF2D57"/>
    <w:rsid w:val="00AF47FE"/>
    <w:rsid w:val="00AF4814"/>
    <w:rsid w:val="00AF54DD"/>
    <w:rsid w:val="00AF6BCB"/>
    <w:rsid w:val="00AF7C6D"/>
    <w:rsid w:val="00B007DA"/>
    <w:rsid w:val="00B01907"/>
    <w:rsid w:val="00B01B84"/>
    <w:rsid w:val="00B03F61"/>
    <w:rsid w:val="00B0608F"/>
    <w:rsid w:val="00B06E01"/>
    <w:rsid w:val="00B0783B"/>
    <w:rsid w:val="00B1091C"/>
    <w:rsid w:val="00B10D52"/>
    <w:rsid w:val="00B110B0"/>
    <w:rsid w:val="00B11E4E"/>
    <w:rsid w:val="00B12332"/>
    <w:rsid w:val="00B124EF"/>
    <w:rsid w:val="00B13256"/>
    <w:rsid w:val="00B134C9"/>
    <w:rsid w:val="00B13FAE"/>
    <w:rsid w:val="00B14544"/>
    <w:rsid w:val="00B14E6A"/>
    <w:rsid w:val="00B1572C"/>
    <w:rsid w:val="00B15A1B"/>
    <w:rsid w:val="00B1623B"/>
    <w:rsid w:val="00B16514"/>
    <w:rsid w:val="00B166E2"/>
    <w:rsid w:val="00B178B1"/>
    <w:rsid w:val="00B17FD7"/>
    <w:rsid w:val="00B20293"/>
    <w:rsid w:val="00B20EC1"/>
    <w:rsid w:val="00B210AC"/>
    <w:rsid w:val="00B21174"/>
    <w:rsid w:val="00B21462"/>
    <w:rsid w:val="00B2156D"/>
    <w:rsid w:val="00B22356"/>
    <w:rsid w:val="00B2239F"/>
    <w:rsid w:val="00B2242D"/>
    <w:rsid w:val="00B2347B"/>
    <w:rsid w:val="00B2454C"/>
    <w:rsid w:val="00B2464C"/>
    <w:rsid w:val="00B2471A"/>
    <w:rsid w:val="00B24914"/>
    <w:rsid w:val="00B24982"/>
    <w:rsid w:val="00B258A4"/>
    <w:rsid w:val="00B25B47"/>
    <w:rsid w:val="00B27364"/>
    <w:rsid w:val="00B27C5A"/>
    <w:rsid w:val="00B27D07"/>
    <w:rsid w:val="00B27DDD"/>
    <w:rsid w:val="00B300E6"/>
    <w:rsid w:val="00B31508"/>
    <w:rsid w:val="00B31736"/>
    <w:rsid w:val="00B319BE"/>
    <w:rsid w:val="00B31A3E"/>
    <w:rsid w:val="00B32082"/>
    <w:rsid w:val="00B3368E"/>
    <w:rsid w:val="00B3378F"/>
    <w:rsid w:val="00B33AE2"/>
    <w:rsid w:val="00B35841"/>
    <w:rsid w:val="00B369F1"/>
    <w:rsid w:val="00B36C2C"/>
    <w:rsid w:val="00B36FD2"/>
    <w:rsid w:val="00B379DB"/>
    <w:rsid w:val="00B37AFB"/>
    <w:rsid w:val="00B40885"/>
    <w:rsid w:val="00B4299C"/>
    <w:rsid w:val="00B4499D"/>
    <w:rsid w:val="00B4536A"/>
    <w:rsid w:val="00B455D6"/>
    <w:rsid w:val="00B467DB"/>
    <w:rsid w:val="00B477D1"/>
    <w:rsid w:val="00B47865"/>
    <w:rsid w:val="00B47918"/>
    <w:rsid w:val="00B512F7"/>
    <w:rsid w:val="00B51F46"/>
    <w:rsid w:val="00B53426"/>
    <w:rsid w:val="00B5550C"/>
    <w:rsid w:val="00B55B45"/>
    <w:rsid w:val="00B56816"/>
    <w:rsid w:val="00B60C11"/>
    <w:rsid w:val="00B62A59"/>
    <w:rsid w:val="00B631B2"/>
    <w:rsid w:val="00B654C1"/>
    <w:rsid w:val="00B65D9A"/>
    <w:rsid w:val="00B66249"/>
    <w:rsid w:val="00B6730F"/>
    <w:rsid w:val="00B67BB8"/>
    <w:rsid w:val="00B67F03"/>
    <w:rsid w:val="00B7163D"/>
    <w:rsid w:val="00B71AC1"/>
    <w:rsid w:val="00B724F0"/>
    <w:rsid w:val="00B72BF5"/>
    <w:rsid w:val="00B73015"/>
    <w:rsid w:val="00B73C23"/>
    <w:rsid w:val="00B75A26"/>
    <w:rsid w:val="00B75F2A"/>
    <w:rsid w:val="00B7724D"/>
    <w:rsid w:val="00B776F2"/>
    <w:rsid w:val="00B77A40"/>
    <w:rsid w:val="00B805D0"/>
    <w:rsid w:val="00B815AA"/>
    <w:rsid w:val="00B81CAA"/>
    <w:rsid w:val="00B820FD"/>
    <w:rsid w:val="00B83047"/>
    <w:rsid w:val="00B832DB"/>
    <w:rsid w:val="00B83484"/>
    <w:rsid w:val="00B84742"/>
    <w:rsid w:val="00B84E9E"/>
    <w:rsid w:val="00B854B2"/>
    <w:rsid w:val="00B85521"/>
    <w:rsid w:val="00B85BC4"/>
    <w:rsid w:val="00B867A7"/>
    <w:rsid w:val="00B8755B"/>
    <w:rsid w:val="00B87972"/>
    <w:rsid w:val="00B90A13"/>
    <w:rsid w:val="00B91664"/>
    <w:rsid w:val="00B91DEC"/>
    <w:rsid w:val="00B9327E"/>
    <w:rsid w:val="00B93425"/>
    <w:rsid w:val="00B9342F"/>
    <w:rsid w:val="00B93A7D"/>
    <w:rsid w:val="00B9544F"/>
    <w:rsid w:val="00B954A2"/>
    <w:rsid w:val="00B95F1E"/>
    <w:rsid w:val="00B96657"/>
    <w:rsid w:val="00B96AEF"/>
    <w:rsid w:val="00B97A63"/>
    <w:rsid w:val="00BA01B3"/>
    <w:rsid w:val="00BA01BB"/>
    <w:rsid w:val="00BA0C7B"/>
    <w:rsid w:val="00BA1456"/>
    <w:rsid w:val="00BA2984"/>
    <w:rsid w:val="00BA30DD"/>
    <w:rsid w:val="00BA3185"/>
    <w:rsid w:val="00BA39F8"/>
    <w:rsid w:val="00BA4171"/>
    <w:rsid w:val="00BA4963"/>
    <w:rsid w:val="00BA4D23"/>
    <w:rsid w:val="00BA4E90"/>
    <w:rsid w:val="00BA57F5"/>
    <w:rsid w:val="00BA7D27"/>
    <w:rsid w:val="00BB1183"/>
    <w:rsid w:val="00BB17E3"/>
    <w:rsid w:val="00BB1DCC"/>
    <w:rsid w:val="00BB28AE"/>
    <w:rsid w:val="00BB4C26"/>
    <w:rsid w:val="00BB4DD6"/>
    <w:rsid w:val="00BB70FE"/>
    <w:rsid w:val="00BB7447"/>
    <w:rsid w:val="00BB7820"/>
    <w:rsid w:val="00BB79D2"/>
    <w:rsid w:val="00BC21D1"/>
    <w:rsid w:val="00BC24FA"/>
    <w:rsid w:val="00BC2DED"/>
    <w:rsid w:val="00BC2E0A"/>
    <w:rsid w:val="00BC4CF9"/>
    <w:rsid w:val="00BC5D69"/>
    <w:rsid w:val="00BC622D"/>
    <w:rsid w:val="00BC623A"/>
    <w:rsid w:val="00BC752B"/>
    <w:rsid w:val="00BC7887"/>
    <w:rsid w:val="00BC7C94"/>
    <w:rsid w:val="00BD03D0"/>
    <w:rsid w:val="00BD21EC"/>
    <w:rsid w:val="00BD2614"/>
    <w:rsid w:val="00BD37BF"/>
    <w:rsid w:val="00BD38A9"/>
    <w:rsid w:val="00BD39CF"/>
    <w:rsid w:val="00BD3AC7"/>
    <w:rsid w:val="00BD3BBC"/>
    <w:rsid w:val="00BD6533"/>
    <w:rsid w:val="00BD6FC6"/>
    <w:rsid w:val="00BD7C2B"/>
    <w:rsid w:val="00BD7C2F"/>
    <w:rsid w:val="00BE1A29"/>
    <w:rsid w:val="00BE2390"/>
    <w:rsid w:val="00BE262D"/>
    <w:rsid w:val="00BE2AB3"/>
    <w:rsid w:val="00BE2F6E"/>
    <w:rsid w:val="00BE30A8"/>
    <w:rsid w:val="00BE3253"/>
    <w:rsid w:val="00BE32FD"/>
    <w:rsid w:val="00BE3484"/>
    <w:rsid w:val="00BE394D"/>
    <w:rsid w:val="00BE39E3"/>
    <w:rsid w:val="00BE3A30"/>
    <w:rsid w:val="00BE3B3A"/>
    <w:rsid w:val="00BE3B6F"/>
    <w:rsid w:val="00BE3E00"/>
    <w:rsid w:val="00BE5698"/>
    <w:rsid w:val="00BE6594"/>
    <w:rsid w:val="00BE6BA8"/>
    <w:rsid w:val="00BE7658"/>
    <w:rsid w:val="00BF0A7E"/>
    <w:rsid w:val="00BF20C3"/>
    <w:rsid w:val="00BF2323"/>
    <w:rsid w:val="00BF296A"/>
    <w:rsid w:val="00BF29C2"/>
    <w:rsid w:val="00BF3D88"/>
    <w:rsid w:val="00BF4BB3"/>
    <w:rsid w:val="00BF6A24"/>
    <w:rsid w:val="00BF6F82"/>
    <w:rsid w:val="00BF743E"/>
    <w:rsid w:val="00BF7618"/>
    <w:rsid w:val="00C00185"/>
    <w:rsid w:val="00C00FB0"/>
    <w:rsid w:val="00C01326"/>
    <w:rsid w:val="00C01F43"/>
    <w:rsid w:val="00C01FCD"/>
    <w:rsid w:val="00C02B0E"/>
    <w:rsid w:val="00C02EBA"/>
    <w:rsid w:val="00C0410D"/>
    <w:rsid w:val="00C04A7D"/>
    <w:rsid w:val="00C04EFD"/>
    <w:rsid w:val="00C056FA"/>
    <w:rsid w:val="00C05DAC"/>
    <w:rsid w:val="00C06268"/>
    <w:rsid w:val="00C06993"/>
    <w:rsid w:val="00C071F0"/>
    <w:rsid w:val="00C10124"/>
    <w:rsid w:val="00C11554"/>
    <w:rsid w:val="00C11CF7"/>
    <w:rsid w:val="00C135A3"/>
    <w:rsid w:val="00C13B58"/>
    <w:rsid w:val="00C14061"/>
    <w:rsid w:val="00C14E00"/>
    <w:rsid w:val="00C15315"/>
    <w:rsid w:val="00C15410"/>
    <w:rsid w:val="00C15531"/>
    <w:rsid w:val="00C158A1"/>
    <w:rsid w:val="00C15B39"/>
    <w:rsid w:val="00C16FC4"/>
    <w:rsid w:val="00C1727B"/>
    <w:rsid w:val="00C20FBA"/>
    <w:rsid w:val="00C21A81"/>
    <w:rsid w:val="00C226B0"/>
    <w:rsid w:val="00C23762"/>
    <w:rsid w:val="00C23AF7"/>
    <w:rsid w:val="00C23B4B"/>
    <w:rsid w:val="00C24D7F"/>
    <w:rsid w:val="00C24F72"/>
    <w:rsid w:val="00C25E5A"/>
    <w:rsid w:val="00C26A78"/>
    <w:rsid w:val="00C27069"/>
    <w:rsid w:val="00C30D69"/>
    <w:rsid w:val="00C314D6"/>
    <w:rsid w:val="00C31EAD"/>
    <w:rsid w:val="00C320BD"/>
    <w:rsid w:val="00C32419"/>
    <w:rsid w:val="00C32E4E"/>
    <w:rsid w:val="00C34541"/>
    <w:rsid w:val="00C34818"/>
    <w:rsid w:val="00C35995"/>
    <w:rsid w:val="00C35AE3"/>
    <w:rsid w:val="00C36919"/>
    <w:rsid w:val="00C37179"/>
    <w:rsid w:val="00C373A4"/>
    <w:rsid w:val="00C37A9D"/>
    <w:rsid w:val="00C37B3B"/>
    <w:rsid w:val="00C4070E"/>
    <w:rsid w:val="00C40ABD"/>
    <w:rsid w:val="00C42601"/>
    <w:rsid w:val="00C43779"/>
    <w:rsid w:val="00C45603"/>
    <w:rsid w:val="00C45BA4"/>
    <w:rsid w:val="00C45C23"/>
    <w:rsid w:val="00C45F76"/>
    <w:rsid w:val="00C46E75"/>
    <w:rsid w:val="00C478E1"/>
    <w:rsid w:val="00C47A73"/>
    <w:rsid w:val="00C47B25"/>
    <w:rsid w:val="00C51858"/>
    <w:rsid w:val="00C51CF9"/>
    <w:rsid w:val="00C5212B"/>
    <w:rsid w:val="00C52565"/>
    <w:rsid w:val="00C52994"/>
    <w:rsid w:val="00C52A72"/>
    <w:rsid w:val="00C52FA6"/>
    <w:rsid w:val="00C54B2C"/>
    <w:rsid w:val="00C54C2F"/>
    <w:rsid w:val="00C54C8F"/>
    <w:rsid w:val="00C55202"/>
    <w:rsid w:val="00C57CCD"/>
    <w:rsid w:val="00C57F35"/>
    <w:rsid w:val="00C60C85"/>
    <w:rsid w:val="00C60DD3"/>
    <w:rsid w:val="00C610DD"/>
    <w:rsid w:val="00C611AF"/>
    <w:rsid w:val="00C61EFD"/>
    <w:rsid w:val="00C62B41"/>
    <w:rsid w:val="00C632F9"/>
    <w:rsid w:val="00C6575B"/>
    <w:rsid w:val="00C6604C"/>
    <w:rsid w:val="00C703A2"/>
    <w:rsid w:val="00C708FD"/>
    <w:rsid w:val="00C7285C"/>
    <w:rsid w:val="00C72E64"/>
    <w:rsid w:val="00C73308"/>
    <w:rsid w:val="00C73419"/>
    <w:rsid w:val="00C73E52"/>
    <w:rsid w:val="00C7400E"/>
    <w:rsid w:val="00C7414B"/>
    <w:rsid w:val="00C7416F"/>
    <w:rsid w:val="00C743EF"/>
    <w:rsid w:val="00C74438"/>
    <w:rsid w:val="00C75E69"/>
    <w:rsid w:val="00C7619F"/>
    <w:rsid w:val="00C7642B"/>
    <w:rsid w:val="00C76725"/>
    <w:rsid w:val="00C76988"/>
    <w:rsid w:val="00C77E6E"/>
    <w:rsid w:val="00C801E2"/>
    <w:rsid w:val="00C80857"/>
    <w:rsid w:val="00C83D63"/>
    <w:rsid w:val="00C83E8C"/>
    <w:rsid w:val="00C84CAF"/>
    <w:rsid w:val="00C85281"/>
    <w:rsid w:val="00C8534A"/>
    <w:rsid w:val="00C8544D"/>
    <w:rsid w:val="00C8555C"/>
    <w:rsid w:val="00C85B33"/>
    <w:rsid w:val="00C86656"/>
    <w:rsid w:val="00C866AA"/>
    <w:rsid w:val="00C904E7"/>
    <w:rsid w:val="00C90DA3"/>
    <w:rsid w:val="00C926A0"/>
    <w:rsid w:val="00C929DD"/>
    <w:rsid w:val="00C93120"/>
    <w:rsid w:val="00C93300"/>
    <w:rsid w:val="00C93D49"/>
    <w:rsid w:val="00C95418"/>
    <w:rsid w:val="00C95DDD"/>
    <w:rsid w:val="00CA18CC"/>
    <w:rsid w:val="00CA1D3E"/>
    <w:rsid w:val="00CA2711"/>
    <w:rsid w:val="00CA27AA"/>
    <w:rsid w:val="00CA3FC4"/>
    <w:rsid w:val="00CA4540"/>
    <w:rsid w:val="00CA515A"/>
    <w:rsid w:val="00CA61F3"/>
    <w:rsid w:val="00CA68AF"/>
    <w:rsid w:val="00CA6DE5"/>
    <w:rsid w:val="00CB00EE"/>
    <w:rsid w:val="00CB1ED7"/>
    <w:rsid w:val="00CB2A2D"/>
    <w:rsid w:val="00CB2CA4"/>
    <w:rsid w:val="00CB3DC2"/>
    <w:rsid w:val="00CB3FB2"/>
    <w:rsid w:val="00CB5E4B"/>
    <w:rsid w:val="00CB62A4"/>
    <w:rsid w:val="00CB6471"/>
    <w:rsid w:val="00CB7147"/>
    <w:rsid w:val="00CB7650"/>
    <w:rsid w:val="00CC0184"/>
    <w:rsid w:val="00CC058A"/>
    <w:rsid w:val="00CC2713"/>
    <w:rsid w:val="00CC3601"/>
    <w:rsid w:val="00CC4D16"/>
    <w:rsid w:val="00CC4F16"/>
    <w:rsid w:val="00CC57DF"/>
    <w:rsid w:val="00CC6318"/>
    <w:rsid w:val="00CC637E"/>
    <w:rsid w:val="00CD004F"/>
    <w:rsid w:val="00CD05F2"/>
    <w:rsid w:val="00CD0745"/>
    <w:rsid w:val="00CD076F"/>
    <w:rsid w:val="00CD1116"/>
    <w:rsid w:val="00CD1212"/>
    <w:rsid w:val="00CD1E41"/>
    <w:rsid w:val="00CD31A4"/>
    <w:rsid w:val="00CD3459"/>
    <w:rsid w:val="00CD53D0"/>
    <w:rsid w:val="00CD5916"/>
    <w:rsid w:val="00CD608F"/>
    <w:rsid w:val="00CD6402"/>
    <w:rsid w:val="00CD72CD"/>
    <w:rsid w:val="00CD7948"/>
    <w:rsid w:val="00CE0CC5"/>
    <w:rsid w:val="00CE19F7"/>
    <w:rsid w:val="00CE254E"/>
    <w:rsid w:val="00CE3138"/>
    <w:rsid w:val="00CE36A6"/>
    <w:rsid w:val="00CE372E"/>
    <w:rsid w:val="00CE38FA"/>
    <w:rsid w:val="00CE38FF"/>
    <w:rsid w:val="00CE4F67"/>
    <w:rsid w:val="00CE52F1"/>
    <w:rsid w:val="00CE67D8"/>
    <w:rsid w:val="00CE71C6"/>
    <w:rsid w:val="00CE7D83"/>
    <w:rsid w:val="00CE7DB3"/>
    <w:rsid w:val="00CF0980"/>
    <w:rsid w:val="00CF36A9"/>
    <w:rsid w:val="00CF3C71"/>
    <w:rsid w:val="00CF3FB0"/>
    <w:rsid w:val="00CF43C2"/>
    <w:rsid w:val="00CF48E4"/>
    <w:rsid w:val="00CF4973"/>
    <w:rsid w:val="00CF552B"/>
    <w:rsid w:val="00CF6C52"/>
    <w:rsid w:val="00CF73DB"/>
    <w:rsid w:val="00CF742D"/>
    <w:rsid w:val="00D00C1C"/>
    <w:rsid w:val="00D02377"/>
    <w:rsid w:val="00D02666"/>
    <w:rsid w:val="00D03BE8"/>
    <w:rsid w:val="00D04495"/>
    <w:rsid w:val="00D04F93"/>
    <w:rsid w:val="00D05235"/>
    <w:rsid w:val="00D05255"/>
    <w:rsid w:val="00D05646"/>
    <w:rsid w:val="00D0597D"/>
    <w:rsid w:val="00D060FC"/>
    <w:rsid w:val="00D069BC"/>
    <w:rsid w:val="00D06A34"/>
    <w:rsid w:val="00D06F81"/>
    <w:rsid w:val="00D07A41"/>
    <w:rsid w:val="00D07D7A"/>
    <w:rsid w:val="00D1025E"/>
    <w:rsid w:val="00D1150D"/>
    <w:rsid w:val="00D133A3"/>
    <w:rsid w:val="00D135F5"/>
    <w:rsid w:val="00D137AC"/>
    <w:rsid w:val="00D1452E"/>
    <w:rsid w:val="00D152D4"/>
    <w:rsid w:val="00D15306"/>
    <w:rsid w:val="00D155AD"/>
    <w:rsid w:val="00D15ABB"/>
    <w:rsid w:val="00D1780C"/>
    <w:rsid w:val="00D17B1E"/>
    <w:rsid w:val="00D205AC"/>
    <w:rsid w:val="00D2080D"/>
    <w:rsid w:val="00D20A05"/>
    <w:rsid w:val="00D211E0"/>
    <w:rsid w:val="00D21608"/>
    <w:rsid w:val="00D2175C"/>
    <w:rsid w:val="00D22005"/>
    <w:rsid w:val="00D23258"/>
    <w:rsid w:val="00D241A8"/>
    <w:rsid w:val="00D24CAD"/>
    <w:rsid w:val="00D2528C"/>
    <w:rsid w:val="00D254C0"/>
    <w:rsid w:val="00D26832"/>
    <w:rsid w:val="00D272B1"/>
    <w:rsid w:val="00D2774B"/>
    <w:rsid w:val="00D30556"/>
    <w:rsid w:val="00D30D8B"/>
    <w:rsid w:val="00D32434"/>
    <w:rsid w:val="00D33390"/>
    <w:rsid w:val="00D33537"/>
    <w:rsid w:val="00D335F6"/>
    <w:rsid w:val="00D34F34"/>
    <w:rsid w:val="00D3538A"/>
    <w:rsid w:val="00D35778"/>
    <w:rsid w:val="00D36F3C"/>
    <w:rsid w:val="00D37829"/>
    <w:rsid w:val="00D37C48"/>
    <w:rsid w:val="00D40A76"/>
    <w:rsid w:val="00D40BCF"/>
    <w:rsid w:val="00D41B54"/>
    <w:rsid w:val="00D425DE"/>
    <w:rsid w:val="00D43E18"/>
    <w:rsid w:val="00D45543"/>
    <w:rsid w:val="00D4611F"/>
    <w:rsid w:val="00D47AB7"/>
    <w:rsid w:val="00D47EE5"/>
    <w:rsid w:val="00D50B99"/>
    <w:rsid w:val="00D50FAD"/>
    <w:rsid w:val="00D511F9"/>
    <w:rsid w:val="00D51D62"/>
    <w:rsid w:val="00D52849"/>
    <w:rsid w:val="00D52D0D"/>
    <w:rsid w:val="00D54A0F"/>
    <w:rsid w:val="00D54DBA"/>
    <w:rsid w:val="00D554D6"/>
    <w:rsid w:val="00D55C97"/>
    <w:rsid w:val="00D5678F"/>
    <w:rsid w:val="00D650D6"/>
    <w:rsid w:val="00D70631"/>
    <w:rsid w:val="00D70C93"/>
    <w:rsid w:val="00D71A17"/>
    <w:rsid w:val="00D728E8"/>
    <w:rsid w:val="00D733F0"/>
    <w:rsid w:val="00D74C51"/>
    <w:rsid w:val="00D75210"/>
    <w:rsid w:val="00D755C5"/>
    <w:rsid w:val="00D75C7D"/>
    <w:rsid w:val="00D77035"/>
    <w:rsid w:val="00D7746D"/>
    <w:rsid w:val="00D7793D"/>
    <w:rsid w:val="00D8014A"/>
    <w:rsid w:val="00D80834"/>
    <w:rsid w:val="00D80CC3"/>
    <w:rsid w:val="00D81452"/>
    <w:rsid w:val="00D81515"/>
    <w:rsid w:val="00D817CE"/>
    <w:rsid w:val="00D81C06"/>
    <w:rsid w:val="00D81F5F"/>
    <w:rsid w:val="00D82024"/>
    <w:rsid w:val="00D820BD"/>
    <w:rsid w:val="00D82A25"/>
    <w:rsid w:val="00D835B5"/>
    <w:rsid w:val="00D83938"/>
    <w:rsid w:val="00D8399A"/>
    <w:rsid w:val="00D8413C"/>
    <w:rsid w:val="00D84D2C"/>
    <w:rsid w:val="00D85164"/>
    <w:rsid w:val="00D8618C"/>
    <w:rsid w:val="00D863F3"/>
    <w:rsid w:val="00D87422"/>
    <w:rsid w:val="00D87DD9"/>
    <w:rsid w:val="00D90149"/>
    <w:rsid w:val="00D908DE"/>
    <w:rsid w:val="00D90B9E"/>
    <w:rsid w:val="00D91015"/>
    <w:rsid w:val="00D9565D"/>
    <w:rsid w:val="00D96E10"/>
    <w:rsid w:val="00D978A9"/>
    <w:rsid w:val="00D97EA3"/>
    <w:rsid w:val="00DA0174"/>
    <w:rsid w:val="00DA01C2"/>
    <w:rsid w:val="00DA054A"/>
    <w:rsid w:val="00DA09E7"/>
    <w:rsid w:val="00DA114C"/>
    <w:rsid w:val="00DA18E4"/>
    <w:rsid w:val="00DA2009"/>
    <w:rsid w:val="00DA2652"/>
    <w:rsid w:val="00DA3315"/>
    <w:rsid w:val="00DA62AA"/>
    <w:rsid w:val="00DA7B1A"/>
    <w:rsid w:val="00DA7C4F"/>
    <w:rsid w:val="00DB0244"/>
    <w:rsid w:val="00DB158F"/>
    <w:rsid w:val="00DB16B2"/>
    <w:rsid w:val="00DB4535"/>
    <w:rsid w:val="00DB4FA4"/>
    <w:rsid w:val="00DB525A"/>
    <w:rsid w:val="00DB698F"/>
    <w:rsid w:val="00DC0034"/>
    <w:rsid w:val="00DC0487"/>
    <w:rsid w:val="00DC0531"/>
    <w:rsid w:val="00DC0621"/>
    <w:rsid w:val="00DC0DD2"/>
    <w:rsid w:val="00DC3CF6"/>
    <w:rsid w:val="00DC462A"/>
    <w:rsid w:val="00DC5C81"/>
    <w:rsid w:val="00DC5F59"/>
    <w:rsid w:val="00DC66C0"/>
    <w:rsid w:val="00DC7C33"/>
    <w:rsid w:val="00DD077B"/>
    <w:rsid w:val="00DD1185"/>
    <w:rsid w:val="00DD11AD"/>
    <w:rsid w:val="00DD11CB"/>
    <w:rsid w:val="00DD1A68"/>
    <w:rsid w:val="00DD2971"/>
    <w:rsid w:val="00DD35EF"/>
    <w:rsid w:val="00DD4A22"/>
    <w:rsid w:val="00DD5409"/>
    <w:rsid w:val="00DD6810"/>
    <w:rsid w:val="00DD6A95"/>
    <w:rsid w:val="00DD7D43"/>
    <w:rsid w:val="00DE07A2"/>
    <w:rsid w:val="00DE27EB"/>
    <w:rsid w:val="00DE3855"/>
    <w:rsid w:val="00DE387E"/>
    <w:rsid w:val="00DE46E8"/>
    <w:rsid w:val="00DE4C24"/>
    <w:rsid w:val="00DE4E8A"/>
    <w:rsid w:val="00DE5820"/>
    <w:rsid w:val="00DE71F4"/>
    <w:rsid w:val="00DE75B2"/>
    <w:rsid w:val="00DF137B"/>
    <w:rsid w:val="00DF16C9"/>
    <w:rsid w:val="00DF1B46"/>
    <w:rsid w:val="00DF3B1E"/>
    <w:rsid w:val="00DF4172"/>
    <w:rsid w:val="00DF45FD"/>
    <w:rsid w:val="00DF4B8B"/>
    <w:rsid w:val="00DF633B"/>
    <w:rsid w:val="00DF76C2"/>
    <w:rsid w:val="00DF7831"/>
    <w:rsid w:val="00E012C3"/>
    <w:rsid w:val="00E01887"/>
    <w:rsid w:val="00E01A10"/>
    <w:rsid w:val="00E01A2D"/>
    <w:rsid w:val="00E02545"/>
    <w:rsid w:val="00E041DB"/>
    <w:rsid w:val="00E0423D"/>
    <w:rsid w:val="00E043C9"/>
    <w:rsid w:val="00E0450A"/>
    <w:rsid w:val="00E06221"/>
    <w:rsid w:val="00E0681E"/>
    <w:rsid w:val="00E07721"/>
    <w:rsid w:val="00E07728"/>
    <w:rsid w:val="00E07F58"/>
    <w:rsid w:val="00E10E21"/>
    <w:rsid w:val="00E12BE0"/>
    <w:rsid w:val="00E1388A"/>
    <w:rsid w:val="00E13F24"/>
    <w:rsid w:val="00E144D4"/>
    <w:rsid w:val="00E14AC2"/>
    <w:rsid w:val="00E15480"/>
    <w:rsid w:val="00E156CC"/>
    <w:rsid w:val="00E16EB0"/>
    <w:rsid w:val="00E17571"/>
    <w:rsid w:val="00E176BC"/>
    <w:rsid w:val="00E207FB"/>
    <w:rsid w:val="00E20D63"/>
    <w:rsid w:val="00E20DBB"/>
    <w:rsid w:val="00E20E0C"/>
    <w:rsid w:val="00E223F4"/>
    <w:rsid w:val="00E22DF2"/>
    <w:rsid w:val="00E23AA8"/>
    <w:rsid w:val="00E2444C"/>
    <w:rsid w:val="00E258DE"/>
    <w:rsid w:val="00E25ED9"/>
    <w:rsid w:val="00E26B74"/>
    <w:rsid w:val="00E30B21"/>
    <w:rsid w:val="00E31D91"/>
    <w:rsid w:val="00E32023"/>
    <w:rsid w:val="00E339DC"/>
    <w:rsid w:val="00E33DE7"/>
    <w:rsid w:val="00E33F6D"/>
    <w:rsid w:val="00E341E1"/>
    <w:rsid w:val="00E3466B"/>
    <w:rsid w:val="00E3693C"/>
    <w:rsid w:val="00E37690"/>
    <w:rsid w:val="00E37F4E"/>
    <w:rsid w:val="00E400BD"/>
    <w:rsid w:val="00E404C8"/>
    <w:rsid w:val="00E41012"/>
    <w:rsid w:val="00E415B1"/>
    <w:rsid w:val="00E42101"/>
    <w:rsid w:val="00E42262"/>
    <w:rsid w:val="00E426C3"/>
    <w:rsid w:val="00E4549D"/>
    <w:rsid w:val="00E46AA0"/>
    <w:rsid w:val="00E46BD6"/>
    <w:rsid w:val="00E4702F"/>
    <w:rsid w:val="00E50159"/>
    <w:rsid w:val="00E501D6"/>
    <w:rsid w:val="00E503A8"/>
    <w:rsid w:val="00E504C8"/>
    <w:rsid w:val="00E505F7"/>
    <w:rsid w:val="00E506BD"/>
    <w:rsid w:val="00E50D5B"/>
    <w:rsid w:val="00E51601"/>
    <w:rsid w:val="00E52520"/>
    <w:rsid w:val="00E52CCA"/>
    <w:rsid w:val="00E539EE"/>
    <w:rsid w:val="00E54CD9"/>
    <w:rsid w:val="00E54CEA"/>
    <w:rsid w:val="00E54D4E"/>
    <w:rsid w:val="00E55CC5"/>
    <w:rsid w:val="00E5795A"/>
    <w:rsid w:val="00E6023E"/>
    <w:rsid w:val="00E607ED"/>
    <w:rsid w:val="00E61C85"/>
    <w:rsid w:val="00E63097"/>
    <w:rsid w:val="00E6310E"/>
    <w:rsid w:val="00E6364B"/>
    <w:rsid w:val="00E64852"/>
    <w:rsid w:val="00E64CA9"/>
    <w:rsid w:val="00E65228"/>
    <w:rsid w:val="00E66D5F"/>
    <w:rsid w:val="00E6762C"/>
    <w:rsid w:val="00E67CEC"/>
    <w:rsid w:val="00E7188D"/>
    <w:rsid w:val="00E71DFE"/>
    <w:rsid w:val="00E73B1C"/>
    <w:rsid w:val="00E7407D"/>
    <w:rsid w:val="00E74A2A"/>
    <w:rsid w:val="00E766AD"/>
    <w:rsid w:val="00E76852"/>
    <w:rsid w:val="00E76B7B"/>
    <w:rsid w:val="00E778CC"/>
    <w:rsid w:val="00E81421"/>
    <w:rsid w:val="00E82D6A"/>
    <w:rsid w:val="00E82DF7"/>
    <w:rsid w:val="00E83CAA"/>
    <w:rsid w:val="00E845EF"/>
    <w:rsid w:val="00E8601C"/>
    <w:rsid w:val="00E874E6"/>
    <w:rsid w:val="00E87BD6"/>
    <w:rsid w:val="00E87F24"/>
    <w:rsid w:val="00E9019D"/>
    <w:rsid w:val="00E90353"/>
    <w:rsid w:val="00E90CA1"/>
    <w:rsid w:val="00E921A5"/>
    <w:rsid w:val="00E92EE4"/>
    <w:rsid w:val="00E93351"/>
    <w:rsid w:val="00E93B3C"/>
    <w:rsid w:val="00E93F19"/>
    <w:rsid w:val="00E943FE"/>
    <w:rsid w:val="00E94868"/>
    <w:rsid w:val="00E950ED"/>
    <w:rsid w:val="00E969E5"/>
    <w:rsid w:val="00E96EE5"/>
    <w:rsid w:val="00EA04F3"/>
    <w:rsid w:val="00EA18C8"/>
    <w:rsid w:val="00EA2814"/>
    <w:rsid w:val="00EA2831"/>
    <w:rsid w:val="00EA35EB"/>
    <w:rsid w:val="00EA3E11"/>
    <w:rsid w:val="00EA4366"/>
    <w:rsid w:val="00EA4D02"/>
    <w:rsid w:val="00EA5003"/>
    <w:rsid w:val="00EA608D"/>
    <w:rsid w:val="00EA7C4D"/>
    <w:rsid w:val="00EA7CF6"/>
    <w:rsid w:val="00EA7ED2"/>
    <w:rsid w:val="00EB005E"/>
    <w:rsid w:val="00EB0D15"/>
    <w:rsid w:val="00EB0D19"/>
    <w:rsid w:val="00EB1339"/>
    <w:rsid w:val="00EB2107"/>
    <w:rsid w:val="00EB2491"/>
    <w:rsid w:val="00EB2F39"/>
    <w:rsid w:val="00EB3DC6"/>
    <w:rsid w:val="00EB3EFF"/>
    <w:rsid w:val="00EB4461"/>
    <w:rsid w:val="00EB5162"/>
    <w:rsid w:val="00EB58C6"/>
    <w:rsid w:val="00EB59D8"/>
    <w:rsid w:val="00EB5D27"/>
    <w:rsid w:val="00EB6182"/>
    <w:rsid w:val="00EB78D8"/>
    <w:rsid w:val="00EC03E5"/>
    <w:rsid w:val="00EC12B4"/>
    <w:rsid w:val="00EC40FC"/>
    <w:rsid w:val="00EC468C"/>
    <w:rsid w:val="00EC4F4D"/>
    <w:rsid w:val="00EC66E0"/>
    <w:rsid w:val="00EC68D7"/>
    <w:rsid w:val="00EC6C88"/>
    <w:rsid w:val="00ED14FA"/>
    <w:rsid w:val="00ED1896"/>
    <w:rsid w:val="00ED1B1D"/>
    <w:rsid w:val="00ED1C3D"/>
    <w:rsid w:val="00ED26D3"/>
    <w:rsid w:val="00ED4173"/>
    <w:rsid w:val="00ED5DE1"/>
    <w:rsid w:val="00ED6916"/>
    <w:rsid w:val="00EE0413"/>
    <w:rsid w:val="00EE0CB0"/>
    <w:rsid w:val="00EE35E9"/>
    <w:rsid w:val="00EE3E6F"/>
    <w:rsid w:val="00EE40B9"/>
    <w:rsid w:val="00EE40FA"/>
    <w:rsid w:val="00EE4940"/>
    <w:rsid w:val="00EE760B"/>
    <w:rsid w:val="00EE7C56"/>
    <w:rsid w:val="00EE7CF2"/>
    <w:rsid w:val="00EF03FE"/>
    <w:rsid w:val="00EF0B71"/>
    <w:rsid w:val="00EF196A"/>
    <w:rsid w:val="00EF1E68"/>
    <w:rsid w:val="00EF20D2"/>
    <w:rsid w:val="00EF35E0"/>
    <w:rsid w:val="00EF375D"/>
    <w:rsid w:val="00EF383C"/>
    <w:rsid w:val="00EF4CAE"/>
    <w:rsid w:val="00EF6C19"/>
    <w:rsid w:val="00EF70AD"/>
    <w:rsid w:val="00F00CF7"/>
    <w:rsid w:val="00F02109"/>
    <w:rsid w:val="00F022D0"/>
    <w:rsid w:val="00F026CC"/>
    <w:rsid w:val="00F02970"/>
    <w:rsid w:val="00F053C8"/>
    <w:rsid w:val="00F05EFB"/>
    <w:rsid w:val="00F1051A"/>
    <w:rsid w:val="00F10B6B"/>
    <w:rsid w:val="00F11CBC"/>
    <w:rsid w:val="00F126C4"/>
    <w:rsid w:val="00F12FAF"/>
    <w:rsid w:val="00F133D6"/>
    <w:rsid w:val="00F13EB3"/>
    <w:rsid w:val="00F141A8"/>
    <w:rsid w:val="00F14C57"/>
    <w:rsid w:val="00F17C7D"/>
    <w:rsid w:val="00F17E47"/>
    <w:rsid w:val="00F22EC4"/>
    <w:rsid w:val="00F23914"/>
    <w:rsid w:val="00F24B27"/>
    <w:rsid w:val="00F25291"/>
    <w:rsid w:val="00F26383"/>
    <w:rsid w:val="00F26C19"/>
    <w:rsid w:val="00F27132"/>
    <w:rsid w:val="00F27247"/>
    <w:rsid w:val="00F27598"/>
    <w:rsid w:val="00F30015"/>
    <w:rsid w:val="00F307DB"/>
    <w:rsid w:val="00F30C91"/>
    <w:rsid w:val="00F31DBA"/>
    <w:rsid w:val="00F31E35"/>
    <w:rsid w:val="00F32501"/>
    <w:rsid w:val="00F32DF1"/>
    <w:rsid w:val="00F3650B"/>
    <w:rsid w:val="00F37EB1"/>
    <w:rsid w:val="00F40306"/>
    <w:rsid w:val="00F40AE8"/>
    <w:rsid w:val="00F41927"/>
    <w:rsid w:val="00F41BCA"/>
    <w:rsid w:val="00F420A6"/>
    <w:rsid w:val="00F42917"/>
    <w:rsid w:val="00F42F46"/>
    <w:rsid w:val="00F430E5"/>
    <w:rsid w:val="00F44642"/>
    <w:rsid w:val="00F46E09"/>
    <w:rsid w:val="00F5092F"/>
    <w:rsid w:val="00F510FA"/>
    <w:rsid w:val="00F51883"/>
    <w:rsid w:val="00F52AF4"/>
    <w:rsid w:val="00F53197"/>
    <w:rsid w:val="00F53406"/>
    <w:rsid w:val="00F548BA"/>
    <w:rsid w:val="00F55BDB"/>
    <w:rsid w:val="00F604F0"/>
    <w:rsid w:val="00F60AF6"/>
    <w:rsid w:val="00F62D5A"/>
    <w:rsid w:val="00F632AE"/>
    <w:rsid w:val="00F63BE6"/>
    <w:rsid w:val="00F65BAE"/>
    <w:rsid w:val="00F65E58"/>
    <w:rsid w:val="00F65F0C"/>
    <w:rsid w:val="00F66679"/>
    <w:rsid w:val="00F66D09"/>
    <w:rsid w:val="00F675EF"/>
    <w:rsid w:val="00F67870"/>
    <w:rsid w:val="00F7006E"/>
    <w:rsid w:val="00F70A0D"/>
    <w:rsid w:val="00F70BA5"/>
    <w:rsid w:val="00F71962"/>
    <w:rsid w:val="00F723BA"/>
    <w:rsid w:val="00F72739"/>
    <w:rsid w:val="00F7288C"/>
    <w:rsid w:val="00F7304C"/>
    <w:rsid w:val="00F7377E"/>
    <w:rsid w:val="00F73F44"/>
    <w:rsid w:val="00F748DF"/>
    <w:rsid w:val="00F74A14"/>
    <w:rsid w:val="00F750B4"/>
    <w:rsid w:val="00F751D8"/>
    <w:rsid w:val="00F76871"/>
    <w:rsid w:val="00F777D7"/>
    <w:rsid w:val="00F8014F"/>
    <w:rsid w:val="00F81DC4"/>
    <w:rsid w:val="00F82556"/>
    <w:rsid w:val="00F83A72"/>
    <w:rsid w:val="00F8402D"/>
    <w:rsid w:val="00F84506"/>
    <w:rsid w:val="00F848BC"/>
    <w:rsid w:val="00F84A3E"/>
    <w:rsid w:val="00F850C1"/>
    <w:rsid w:val="00F85690"/>
    <w:rsid w:val="00F8657D"/>
    <w:rsid w:val="00F86B1F"/>
    <w:rsid w:val="00F86BCA"/>
    <w:rsid w:val="00F9064E"/>
    <w:rsid w:val="00F908B1"/>
    <w:rsid w:val="00F9124A"/>
    <w:rsid w:val="00F920A9"/>
    <w:rsid w:val="00F92348"/>
    <w:rsid w:val="00F92F11"/>
    <w:rsid w:val="00F93571"/>
    <w:rsid w:val="00F93CD9"/>
    <w:rsid w:val="00F94157"/>
    <w:rsid w:val="00F94275"/>
    <w:rsid w:val="00F94D17"/>
    <w:rsid w:val="00F957C5"/>
    <w:rsid w:val="00F95E57"/>
    <w:rsid w:val="00F963D9"/>
    <w:rsid w:val="00F96ABB"/>
    <w:rsid w:val="00F9764D"/>
    <w:rsid w:val="00FA0359"/>
    <w:rsid w:val="00FA06D2"/>
    <w:rsid w:val="00FA0DEC"/>
    <w:rsid w:val="00FA0F52"/>
    <w:rsid w:val="00FA1062"/>
    <w:rsid w:val="00FA1357"/>
    <w:rsid w:val="00FA1949"/>
    <w:rsid w:val="00FA1C2E"/>
    <w:rsid w:val="00FA1C8B"/>
    <w:rsid w:val="00FA3301"/>
    <w:rsid w:val="00FA33F0"/>
    <w:rsid w:val="00FA4650"/>
    <w:rsid w:val="00FA5637"/>
    <w:rsid w:val="00FA5B48"/>
    <w:rsid w:val="00FA75EF"/>
    <w:rsid w:val="00FB00EA"/>
    <w:rsid w:val="00FB0D61"/>
    <w:rsid w:val="00FB1006"/>
    <w:rsid w:val="00FB18EB"/>
    <w:rsid w:val="00FB2C4B"/>
    <w:rsid w:val="00FB3A31"/>
    <w:rsid w:val="00FB3BC4"/>
    <w:rsid w:val="00FB41D0"/>
    <w:rsid w:val="00FB4BBF"/>
    <w:rsid w:val="00FB5F84"/>
    <w:rsid w:val="00FB6E52"/>
    <w:rsid w:val="00FB7EF5"/>
    <w:rsid w:val="00FB7FF5"/>
    <w:rsid w:val="00FC03CC"/>
    <w:rsid w:val="00FC1980"/>
    <w:rsid w:val="00FC245A"/>
    <w:rsid w:val="00FC2F5A"/>
    <w:rsid w:val="00FC377B"/>
    <w:rsid w:val="00FC4BFC"/>
    <w:rsid w:val="00FC6918"/>
    <w:rsid w:val="00FD058B"/>
    <w:rsid w:val="00FD0955"/>
    <w:rsid w:val="00FD0C0A"/>
    <w:rsid w:val="00FD1420"/>
    <w:rsid w:val="00FD14A3"/>
    <w:rsid w:val="00FD1D5F"/>
    <w:rsid w:val="00FD2124"/>
    <w:rsid w:val="00FD2274"/>
    <w:rsid w:val="00FD2DF3"/>
    <w:rsid w:val="00FD35D0"/>
    <w:rsid w:val="00FD4D99"/>
    <w:rsid w:val="00FD6E7C"/>
    <w:rsid w:val="00FD700F"/>
    <w:rsid w:val="00FD7837"/>
    <w:rsid w:val="00FE0575"/>
    <w:rsid w:val="00FE1564"/>
    <w:rsid w:val="00FE1E9E"/>
    <w:rsid w:val="00FE4104"/>
    <w:rsid w:val="00FE45A3"/>
    <w:rsid w:val="00FE469F"/>
    <w:rsid w:val="00FE49B4"/>
    <w:rsid w:val="00FE5903"/>
    <w:rsid w:val="00FE60DA"/>
    <w:rsid w:val="00FE64F2"/>
    <w:rsid w:val="00FE6DCF"/>
    <w:rsid w:val="00FE78CC"/>
    <w:rsid w:val="00FE7B52"/>
    <w:rsid w:val="00FF0822"/>
    <w:rsid w:val="00FF3569"/>
    <w:rsid w:val="00FF55EE"/>
    <w:rsid w:val="00FF57CE"/>
    <w:rsid w:val="00FF5E52"/>
    <w:rsid w:val="00FF5F2F"/>
    <w:rsid w:val="00FF7097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6D79C"/>
  <w15:docId w15:val="{716A960E-7097-4A48-827D-FB86BFA2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6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26" w:unhideWhenUsed="1"/>
    <w:lsdException w:name="footer" w:semiHidden="1" w:uiPriority="27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/>
    <w:lsdException w:name="List Bullet 4" w:semiHidden="1"/>
    <w:lsdException w:name="List Bullet 5" w:semiHidden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18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C86"/>
    <w:pPr>
      <w:spacing w:after="200" w:line="276" w:lineRule="auto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Heading1">
    <w:name w:val="heading 1"/>
    <w:next w:val="Normal"/>
    <w:link w:val="Heading1Char"/>
    <w:uiPriority w:val="1"/>
    <w:qFormat/>
    <w:rsid w:val="00525136"/>
    <w:pPr>
      <w:widowControl w:val="0"/>
      <w:spacing w:after="300"/>
      <w:contextualSpacing/>
      <w:outlineLvl w:val="0"/>
    </w:pPr>
    <w:rPr>
      <w:rFonts w:ascii="Calibri" w:eastAsiaTheme="minorHAnsi" w:hAnsi="Calibri" w:cstheme="minorBidi"/>
      <w:bCs/>
      <w:spacing w:val="5"/>
      <w:kern w:val="28"/>
      <w:sz w:val="54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3"/>
    <w:qFormat/>
    <w:rsid w:val="00525136"/>
    <w:pPr>
      <w:keepNext/>
      <w:keepLines/>
      <w:spacing w:line="240" w:lineRule="auto"/>
      <w:outlineLvl w:val="1"/>
    </w:pPr>
    <w:rPr>
      <w:rFonts w:ascii="Calibri" w:eastAsiaTheme="minorEastAsia" w:hAnsi="Calibri"/>
      <w:bCs/>
      <w:color w:val="374A3F"/>
      <w:sz w:val="42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rsid w:val="00525136"/>
    <w:pPr>
      <w:keepNext/>
      <w:keepLines/>
      <w:spacing w:after="200"/>
      <w:outlineLvl w:val="2"/>
    </w:pPr>
    <w:rPr>
      <w:rFonts w:ascii="Calibri" w:eastAsia="Times New Roman" w:hAnsi="Calibri"/>
      <w:b/>
      <w:bCs/>
      <w:sz w:val="36"/>
      <w:szCs w:val="24"/>
      <w:lang w:eastAsia="en-US"/>
    </w:rPr>
  </w:style>
  <w:style w:type="paragraph" w:styleId="Heading4">
    <w:name w:val="heading 4"/>
    <w:next w:val="Normal"/>
    <w:link w:val="Heading4Char"/>
    <w:uiPriority w:val="5"/>
    <w:qFormat/>
    <w:rsid w:val="00525136"/>
    <w:pPr>
      <w:spacing w:after="200"/>
      <w:outlineLvl w:val="3"/>
    </w:pPr>
    <w:rPr>
      <w:rFonts w:ascii="Calibri" w:eastAsia="Times New Roman" w:hAnsi="Calibri"/>
      <w:bCs/>
      <w:sz w:val="33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6"/>
    <w:rsid w:val="00525136"/>
    <w:pPr>
      <w:keepNext/>
      <w:keepLines/>
      <w:spacing w:line="240" w:lineRule="auto"/>
      <w:outlineLvl w:val="4"/>
    </w:pPr>
    <w:rPr>
      <w:rFonts w:ascii="Calibri" w:hAnsi="Calibri"/>
      <w:color w:val="374A3F"/>
      <w:sz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3B58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585C"/>
    <w:rPr>
      <w:rFonts w:eastAsiaTheme="minorHAnsi" w:cstheme="minorBidi"/>
      <w:lang w:eastAsia="en-US"/>
    </w:rPr>
  </w:style>
  <w:style w:type="paragraph" w:styleId="Header">
    <w:name w:val="header"/>
    <w:basedOn w:val="Normal"/>
    <w:link w:val="HeaderChar"/>
    <w:uiPriority w:val="26"/>
    <w:rsid w:val="00193C86"/>
    <w:pPr>
      <w:tabs>
        <w:tab w:val="center" w:pos="4820"/>
      </w:tabs>
      <w:spacing w:before="120" w:line="240" w:lineRule="auto"/>
      <w:jc w:val="center"/>
    </w:pPr>
    <w:rPr>
      <w:rFonts w:ascii="Calibri" w:hAnsi="Calibri"/>
      <w:sz w:val="20"/>
    </w:rPr>
  </w:style>
  <w:style w:type="character" w:customStyle="1" w:styleId="HeaderChar">
    <w:name w:val="Header Char"/>
    <w:basedOn w:val="DefaultParagraphFont"/>
    <w:link w:val="Header"/>
    <w:uiPriority w:val="26"/>
    <w:rsid w:val="00193C86"/>
    <w:rPr>
      <w:rFonts w:ascii="Calibri" w:eastAsiaTheme="minorHAnsi" w:hAnsi="Calibri" w:cstheme="minorBidi"/>
      <w:szCs w:val="22"/>
      <w:lang w:eastAsia="en-US"/>
    </w:rPr>
  </w:style>
  <w:style w:type="paragraph" w:styleId="Footer">
    <w:name w:val="footer"/>
    <w:basedOn w:val="Normal"/>
    <w:link w:val="FooterChar"/>
    <w:uiPriority w:val="27"/>
    <w:rsid w:val="00193C86"/>
    <w:pPr>
      <w:tabs>
        <w:tab w:val="center" w:pos="4536"/>
      </w:tabs>
      <w:spacing w:after="480" w:line="240" w:lineRule="auto"/>
      <w:jc w:val="center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27"/>
    <w:rsid w:val="00193C86"/>
    <w:rPr>
      <w:rFonts w:ascii="Calibri" w:eastAsiaTheme="minorHAnsi" w:hAnsi="Calibri" w:cstheme="minorBid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5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85C"/>
    <w:rPr>
      <w:rFonts w:eastAsiaTheme="minorHAnsi" w:cstheme="minorBidi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85C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85C"/>
    <w:rPr>
      <w:rFonts w:ascii="Calibri" w:eastAsiaTheme="minorHAnsi" w:hAnsi="Calibri" w:cstheme="minorBidi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3B585C"/>
    <w:pPr>
      <w:spacing w:before="60" w:after="60"/>
    </w:pPr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address">
    <w:name w:val="Footer address"/>
    <w:basedOn w:val="Footer"/>
    <w:semiHidden/>
    <w:qFormat/>
    <w:rsid w:val="003B585C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1"/>
    <w:rsid w:val="00525136"/>
    <w:rPr>
      <w:rFonts w:ascii="Calibri" w:eastAsiaTheme="minorHAnsi" w:hAnsi="Calibri" w:cstheme="minorBidi"/>
      <w:bCs/>
      <w:spacing w:val="5"/>
      <w:kern w:val="28"/>
      <w:sz w:val="5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3"/>
    <w:rsid w:val="00525136"/>
    <w:rPr>
      <w:rFonts w:ascii="Calibri" w:eastAsiaTheme="minorEastAsia" w:hAnsi="Calibri" w:cstheme="minorBidi"/>
      <w:bCs/>
      <w:color w:val="374A3F"/>
      <w:sz w:val="42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sid w:val="00525136"/>
    <w:rPr>
      <w:rFonts w:ascii="Calibri" w:eastAsia="Times New Roman" w:hAnsi="Calibri"/>
      <w:b/>
      <w:bCs/>
      <w:sz w:val="3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sid w:val="00525136"/>
    <w:rPr>
      <w:rFonts w:ascii="Calibri" w:eastAsia="Times New Roman" w:hAnsi="Calibri"/>
      <w:bCs/>
      <w:sz w:val="33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6"/>
    <w:rsid w:val="00525136"/>
    <w:rPr>
      <w:rFonts w:ascii="Calibri" w:eastAsiaTheme="minorHAnsi" w:hAnsi="Calibri" w:cstheme="minorBidi"/>
      <w:color w:val="374A3F"/>
      <w:sz w:val="27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18"/>
    <w:qFormat/>
    <w:rsid w:val="003B585C"/>
    <w:pPr>
      <w:ind w:left="709" w:right="567"/>
    </w:pPr>
    <w:rPr>
      <w:iCs/>
      <w:color w:val="000000"/>
    </w:rPr>
  </w:style>
  <w:style w:type="character" w:customStyle="1" w:styleId="QuoteChar">
    <w:name w:val="Quote Char"/>
    <w:basedOn w:val="DefaultParagraphFont"/>
    <w:link w:val="Quote"/>
    <w:uiPriority w:val="18"/>
    <w:rsid w:val="003B585C"/>
    <w:rPr>
      <w:rFonts w:eastAsiaTheme="minorHAnsi" w:cstheme="minorBidi"/>
      <w:iCs/>
      <w:color w:val="000000"/>
      <w:sz w:val="22"/>
      <w:szCs w:val="22"/>
      <w:lang w:eastAsia="en-US"/>
    </w:rPr>
  </w:style>
  <w:style w:type="paragraph" w:customStyle="1" w:styleId="BoxText">
    <w:name w:val="Box Text"/>
    <w:basedOn w:val="Normal"/>
    <w:uiPriority w:val="19"/>
    <w:qFormat/>
    <w:rsid w:val="003B585C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120" w:after="120"/>
    </w:pPr>
    <w:rPr>
      <w:sz w:val="20"/>
    </w:rPr>
  </w:style>
  <w:style w:type="paragraph" w:styleId="Caption">
    <w:name w:val="caption"/>
    <w:basedOn w:val="Normal"/>
    <w:next w:val="Normal"/>
    <w:uiPriority w:val="12"/>
    <w:qFormat/>
    <w:rsid w:val="003B585C"/>
    <w:pPr>
      <w:keepNext/>
      <w:spacing w:after="120" w:line="240" w:lineRule="auto"/>
    </w:pPr>
    <w:rPr>
      <w:rFonts w:ascii="Calibri" w:hAnsi="Calibri"/>
      <w:b/>
      <w:bCs/>
      <w:szCs w:val="18"/>
    </w:rPr>
  </w:style>
  <w:style w:type="paragraph" w:customStyle="1" w:styleId="FigureTableNoteSource">
    <w:name w:val="Figure/Table Note/Source"/>
    <w:basedOn w:val="Normal"/>
    <w:next w:val="Normal"/>
    <w:uiPriority w:val="16"/>
    <w:qFormat/>
    <w:rsid w:val="003B585C"/>
    <w:pPr>
      <w:spacing w:before="120" w:line="264" w:lineRule="auto"/>
      <w:contextualSpacing/>
    </w:pPr>
    <w:rPr>
      <w:rFonts w:ascii="Calibri" w:hAnsi="Calibri"/>
      <w:sz w:val="18"/>
    </w:rPr>
  </w:style>
  <w:style w:type="paragraph" w:styleId="Subtitle">
    <w:name w:val="Subtitle"/>
    <w:basedOn w:val="Heading1"/>
    <w:next w:val="Normal"/>
    <w:link w:val="SubtitleChar"/>
    <w:uiPriority w:val="23"/>
    <w:rsid w:val="003F2744"/>
    <w:pPr>
      <w:spacing w:before="120"/>
    </w:pPr>
    <w:rPr>
      <w:b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23"/>
    <w:rsid w:val="003F2744"/>
    <w:rPr>
      <w:rFonts w:ascii="Calibri" w:eastAsiaTheme="minorHAnsi" w:hAnsi="Calibri" w:cstheme="minorBidi"/>
      <w:bCs/>
      <w:color w:val="000000"/>
      <w:spacing w:val="5"/>
      <w:kern w:val="28"/>
      <w:sz w:val="56"/>
      <w:szCs w:val="56"/>
      <w:lang w:eastAsia="en-US"/>
    </w:rPr>
  </w:style>
  <w:style w:type="character" w:styleId="Hyperlink">
    <w:name w:val="Hyperlink"/>
    <w:basedOn w:val="DefaultParagraphFont"/>
    <w:uiPriority w:val="99"/>
    <w:qFormat/>
    <w:rsid w:val="003B585C"/>
    <w:rPr>
      <w:color w:val="165788"/>
      <w:u w:val="single"/>
    </w:rPr>
  </w:style>
  <w:style w:type="paragraph" w:styleId="ListBullet">
    <w:name w:val="List Bullet"/>
    <w:basedOn w:val="Normal"/>
    <w:uiPriority w:val="7"/>
    <w:qFormat/>
    <w:rsid w:val="00D81C06"/>
    <w:pPr>
      <w:numPr>
        <w:numId w:val="1"/>
      </w:numPr>
      <w:tabs>
        <w:tab w:val="clear" w:pos="360"/>
        <w:tab w:val="num" w:pos="426"/>
      </w:tabs>
      <w:spacing w:before="120" w:after="120"/>
      <w:ind w:left="454" w:hanging="454"/>
    </w:pPr>
  </w:style>
  <w:style w:type="paragraph" w:styleId="ListBullet2">
    <w:name w:val="List Bullet 2"/>
    <w:basedOn w:val="Normal"/>
    <w:uiPriority w:val="8"/>
    <w:qFormat/>
    <w:rsid w:val="00D81C06"/>
    <w:pPr>
      <w:numPr>
        <w:numId w:val="2"/>
      </w:numPr>
      <w:tabs>
        <w:tab w:val="clear" w:pos="643"/>
        <w:tab w:val="num" w:pos="567"/>
      </w:tabs>
      <w:spacing w:before="120" w:after="120"/>
      <w:ind w:left="908" w:hanging="454"/>
      <w:contextualSpacing/>
    </w:pPr>
  </w:style>
  <w:style w:type="paragraph" w:styleId="ListNumber">
    <w:name w:val="List Number"/>
    <w:basedOn w:val="Normal"/>
    <w:uiPriority w:val="9"/>
    <w:qFormat/>
    <w:rsid w:val="00D81C06"/>
    <w:pPr>
      <w:numPr>
        <w:numId w:val="10"/>
      </w:numPr>
      <w:tabs>
        <w:tab w:val="left" w:pos="426"/>
      </w:tabs>
      <w:spacing w:before="120" w:after="120"/>
      <w:ind w:left="454" w:hanging="454"/>
    </w:pPr>
  </w:style>
  <w:style w:type="paragraph" w:styleId="ListNumber2">
    <w:name w:val="List Number 2"/>
    <w:basedOn w:val="Normal"/>
    <w:uiPriority w:val="10"/>
    <w:qFormat/>
    <w:rsid w:val="00D85164"/>
    <w:pPr>
      <w:keepNext/>
      <w:numPr>
        <w:numId w:val="9"/>
      </w:numPr>
      <w:tabs>
        <w:tab w:val="left" w:pos="567"/>
      </w:tabs>
      <w:spacing w:before="120" w:after="120"/>
      <w:ind w:left="908" w:hanging="454"/>
      <w:contextualSpacing/>
    </w:pPr>
    <w:rPr>
      <w:rFonts w:eastAsia="Times New Roman"/>
      <w:szCs w:val="24"/>
    </w:rPr>
  </w:style>
  <w:style w:type="paragraph" w:styleId="ListNumber3">
    <w:name w:val="List Number 3"/>
    <w:uiPriority w:val="11"/>
    <w:qFormat/>
    <w:rsid w:val="00D85164"/>
    <w:pPr>
      <w:numPr>
        <w:numId w:val="7"/>
      </w:numPr>
      <w:spacing w:before="120" w:after="120" w:line="276" w:lineRule="auto"/>
      <w:ind w:left="1361" w:hanging="454"/>
    </w:pPr>
    <w:rPr>
      <w:rFonts w:ascii="Calibri" w:eastAsia="Times New Roman" w:hAnsi="Calibri"/>
      <w:sz w:val="24"/>
      <w:szCs w:val="24"/>
      <w:lang w:eastAsia="en-US"/>
    </w:rPr>
  </w:style>
  <w:style w:type="table" w:customStyle="1" w:styleId="LightShading1">
    <w:name w:val="Light Shading1"/>
    <w:basedOn w:val="TableNormal"/>
    <w:uiPriority w:val="60"/>
    <w:rsid w:val="003B58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6">
    <w:name w:val="Light Shading Accent 6"/>
    <w:basedOn w:val="TableGrid1"/>
    <w:uiPriority w:val="60"/>
    <w:rsid w:val="003B585C"/>
    <w:rPr>
      <w:color w:val="E36C0A"/>
      <w:lang w:eastAsia="zh-CN" w:bidi="th-TH"/>
    </w:rPr>
    <w:tblPr>
      <w:tblStyleRowBandSize w:val="1"/>
      <w:tblStyleColBandSize w:val="1"/>
      <w:tblBorders>
        <w:top w:val="single" w:sz="8" w:space="0" w:color="F79646"/>
        <w:left w:val="none" w:sz="0" w:space="0" w:color="auto"/>
        <w:bottom w:val="single" w:sz="8" w:space="0" w:color="F79646"/>
        <w:right w:val="none" w:sz="0" w:space="0" w:color="auto"/>
        <w:insideH w:val="none" w:sz="0" w:space="0" w:color="auto"/>
        <w:insideV w:val="none" w:sz="0" w:space="0" w:color="auto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i/>
        <w:i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ableText">
    <w:name w:val="Table Text"/>
    <w:basedOn w:val="Normal"/>
    <w:uiPriority w:val="13"/>
    <w:qFormat/>
    <w:rsid w:val="003B585C"/>
    <w:pPr>
      <w:spacing w:before="60" w:after="60" w:line="240" w:lineRule="auto"/>
    </w:pPr>
    <w:rPr>
      <w:sz w:val="18"/>
    </w:rPr>
  </w:style>
  <w:style w:type="table" w:styleId="TableGrid1">
    <w:name w:val="Table Grid 1"/>
    <w:basedOn w:val="TableNormal"/>
    <w:uiPriority w:val="99"/>
    <w:semiHidden/>
    <w:unhideWhenUsed/>
    <w:rsid w:val="003B585C"/>
    <w:pPr>
      <w:spacing w:after="200"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ing">
    <w:name w:val="Table Heading"/>
    <w:basedOn w:val="TableText"/>
    <w:uiPriority w:val="14"/>
    <w:qFormat/>
    <w:rsid w:val="003B585C"/>
    <w:pPr>
      <w:keepNext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3B585C"/>
    <w:rPr>
      <w:color w:val="808080"/>
    </w:rPr>
  </w:style>
  <w:style w:type="character" w:styleId="Strong">
    <w:name w:val="Strong"/>
    <w:basedOn w:val="DefaultParagraphFont"/>
    <w:uiPriority w:val="22"/>
    <w:qFormat/>
    <w:rsid w:val="003B585C"/>
    <w:rPr>
      <w:b/>
      <w:bCs/>
    </w:rPr>
  </w:style>
  <w:style w:type="paragraph" w:customStyle="1" w:styleId="Glossary">
    <w:name w:val="Glossary"/>
    <w:basedOn w:val="Normal"/>
    <w:link w:val="GlossaryChar"/>
    <w:uiPriority w:val="28"/>
    <w:rsid w:val="003B585C"/>
    <w:pPr>
      <w:spacing w:before="120" w:after="120"/>
      <w:ind w:left="2126" w:hanging="2126"/>
    </w:pPr>
    <w:rPr>
      <w:rFonts w:eastAsia="Calibri"/>
      <w:color w:val="000000"/>
    </w:rPr>
  </w:style>
  <w:style w:type="character" w:customStyle="1" w:styleId="GlossaryChar">
    <w:name w:val="Glossary Char"/>
    <w:basedOn w:val="DefaultParagraphFont"/>
    <w:link w:val="Glossary"/>
    <w:uiPriority w:val="28"/>
    <w:rsid w:val="003B585C"/>
    <w:rPr>
      <w:rFonts w:eastAsia="Calibri" w:cstheme="minorBidi"/>
      <w:color w:val="000000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3B585C"/>
    <w:rPr>
      <w:i/>
      <w:iCs/>
    </w:rPr>
  </w:style>
  <w:style w:type="paragraph" w:styleId="TOAHeading">
    <w:name w:val="toa heading"/>
    <w:basedOn w:val="Heading1"/>
    <w:next w:val="Normal"/>
    <w:uiPriority w:val="99"/>
    <w:semiHidden/>
    <w:unhideWhenUsed/>
    <w:rsid w:val="003B585C"/>
    <w:pPr>
      <w:spacing w:before="120"/>
    </w:pPr>
    <w:rPr>
      <w:bCs w:val="0"/>
      <w:sz w:val="24"/>
    </w:rPr>
  </w:style>
  <w:style w:type="paragraph" w:styleId="NormalWeb">
    <w:name w:val="Normal (Web)"/>
    <w:basedOn w:val="Normal"/>
    <w:uiPriority w:val="99"/>
    <w:semiHidden/>
    <w:unhideWhenUsed/>
    <w:rsid w:val="003B585C"/>
    <w:pPr>
      <w:spacing w:after="168" w:line="168" w:lineRule="atLeast"/>
      <w:jc w:val="both"/>
    </w:pPr>
    <w:rPr>
      <w:rFonts w:ascii="Times New Roman" w:hAnsi="Times New Roman"/>
      <w:sz w:val="13"/>
      <w:szCs w:val="13"/>
      <w:lang w:eastAsia="en-AU"/>
    </w:rPr>
  </w:style>
  <w:style w:type="paragraph" w:customStyle="1" w:styleId="BoxTextBullet">
    <w:name w:val="Box Text Bullet"/>
    <w:basedOn w:val="BoxText"/>
    <w:uiPriority w:val="21"/>
    <w:qFormat/>
    <w:rsid w:val="003B585C"/>
    <w:pPr>
      <w:numPr>
        <w:numId w:val="3"/>
      </w:numPr>
      <w:ind w:left="357" w:hanging="357"/>
    </w:pPr>
  </w:style>
  <w:style w:type="paragraph" w:customStyle="1" w:styleId="TableBullet">
    <w:name w:val="Table Bullet"/>
    <w:basedOn w:val="TableText"/>
    <w:uiPriority w:val="15"/>
    <w:qFormat/>
    <w:rsid w:val="003B585C"/>
    <w:pPr>
      <w:numPr>
        <w:numId w:val="4"/>
      </w:numPr>
      <w:ind w:left="284" w:hanging="284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B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585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BoxHeading">
    <w:name w:val="Box Heading"/>
    <w:basedOn w:val="BoxText"/>
    <w:uiPriority w:val="20"/>
    <w:qFormat/>
    <w:rsid w:val="003B585C"/>
    <w:pPr>
      <w:spacing w:line="240" w:lineRule="auto"/>
    </w:pPr>
    <w:rPr>
      <w:b/>
    </w:rPr>
  </w:style>
  <w:style w:type="paragraph" w:customStyle="1" w:styleId="Picture">
    <w:name w:val="Picture"/>
    <w:basedOn w:val="Normal"/>
    <w:uiPriority w:val="17"/>
    <w:qFormat/>
    <w:rsid w:val="003B585C"/>
    <w:pPr>
      <w:spacing w:before="120" w:after="120" w:line="240" w:lineRule="auto"/>
    </w:pPr>
    <w:rPr>
      <w:noProof/>
      <w:lang w:eastAsia="en-AU"/>
    </w:rPr>
  </w:style>
  <w:style w:type="paragraph" w:customStyle="1" w:styleId="Securityclassification">
    <w:name w:val="Security classification"/>
    <w:basedOn w:val="Header"/>
    <w:next w:val="Header"/>
    <w:uiPriority w:val="26"/>
    <w:semiHidden/>
    <w:rsid w:val="003B585C"/>
    <w:pPr>
      <w:spacing w:after="0"/>
    </w:pPr>
    <w:rPr>
      <w:b/>
      <w:caps/>
      <w:color w:val="FF0000"/>
      <w:sz w:val="36"/>
      <w:szCs w:val="36"/>
    </w:rPr>
  </w:style>
  <w:style w:type="paragraph" w:customStyle="1" w:styleId="DisseminationLimitingMarker">
    <w:name w:val="Dissemination Limiting Marker"/>
    <w:basedOn w:val="Header"/>
    <w:next w:val="Header"/>
    <w:uiPriority w:val="27"/>
    <w:semiHidden/>
    <w:rsid w:val="003B585C"/>
    <w:pPr>
      <w:spacing w:after="0"/>
    </w:pPr>
    <w:rPr>
      <w:b/>
      <w:sz w:val="36"/>
      <w:szCs w:val="36"/>
    </w:rPr>
  </w:style>
  <w:style w:type="paragraph" w:styleId="FootnoteText">
    <w:name w:val="footnote text"/>
    <w:basedOn w:val="Normal"/>
    <w:link w:val="FootnoteTextChar"/>
    <w:uiPriority w:val="99"/>
    <w:unhideWhenUsed/>
    <w:rsid w:val="003B585C"/>
    <w:pPr>
      <w:spacing w:after="60" w:line="264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585C"/>
    <w:rPr>
      <w:rFonts w:eastAsia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B585C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3B585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B585C"/>
    <w:rPr>
      <w:color w:val="800080"/>
      <w:u w:val="single"/>
    </w:rPr>
  </w:style>
  <w:style w:type="paragraph" w:customStyle="1" w:styleId="BoxSource">
    <w:name w:val="Box Source"/>
    <w:basedOn w:val="FigureTableNoteSource"/>
    <w:uiPriority w:val="22"/>
    <w:qFormat/>
    <w:rsid w:val="003B585C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numbering" w:customStyle="1" w:styleId="List1">
    <w:name w:val="List1"/>
    <w:basedOn w:val="NoList"/>
    <w:uiPriority w:val="99"/>
    <w:rsid w:val="003B585C"/>
    <w:pPr>
      <w:numPr>
        <w:numId w:val="5"/>
      </w:numPr>
    </w:pPr>
  </w:style>
  <w:style w:type="paragraph" w:styleId="Title">
    <w:name w:val="Title"/>
    <w:basedOn w:val="Normal"/>
    <w:next w:val="Normal"/>
    <w:link w:val="TitleChar"/>
    <w:uiPriority w:val="10"/>
    <w:semiHidden/>
    <w:qFormat/>
    <w:rsid w:val="003B585C"/>
    <w:pPr>
      <w:spacing w:before="360" w:after="0" w:line="240" w:lineRule="auto"/>
      <w:contextualSpacing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B585C"/>
    <w:rPr>
      <w:rFonts w:eastAsiaTheme="majorEastAsia" w:cstheme="majorBidi"/>
      <w:b/>
      <w:spacing w:val="5"/>
      <w:kern w:val="28"/>
      <w:sz w:val="72"/>
      <w:szCs w:val="52"/>
      <w:lang w:eastAsia="en-US"/>
    </w:rPr>
  </w:style>
  <w:style w:type="numbering" w:customStyle="1" w:styleId="Numberlist">
    <w:name w:val="Number list"/>
    <w:uiPriority w:val="99"/>
    <w:rsid w:val="00680E84"/>
    <w:pPr>
      <w:numPr>
        <w:numId w:val="6"/>
      </w:numPr>
    </w:pPr>
  </w:style>
  <w:style w:type="numbering" w:customStyle="1" w:styleId="Headinglist">
    <w:name w:val="Heading list"/>
    <w:uiPriority w:val="99"/>
    <w:rsid w:val="00282A20"/>
    <w:pPr>
      <w:numPr>
        <w:numId w:val="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20EC1"/>
    <w:rPr>
      <w:color w:val="605E5C"/>
      <w:shd w:val="clear" w:color="auto" w:fill="E1DFDD"/>
    </w:rPr>
  </w:style>
  <w:style w:type="character" w:customStyle="1" w:styleId="fieldlabelmandatory">
    <w:name w:val="fieldlabelmandatory"/>
    <w:basedOn w:val="DefaultParagraphFont"/>
    <w:semiHidden/>
    <w:rsid w:val="00AC2AD4"/>
  </w:style>
  <w:style w:type="paragraph" w:styleId="ListParagraph">
    <w:name w:val="List Paragraph"/>
    <w:basedOn w:val="Normal"/>
    <w:uiPriority w:val="99"/>
    <w:semiHidden/>
    <w:rsid w:val="007036CA"/>
    <w:pPr>
      <w:ind w:left="720"/>
      <w:contextualSpacing/>
    </w:pPr>
  </w:style>
  <w:style w:type="paragraph" w:styleId="Revision">
    <w:name w:val="Revision"/>
    <w:hidden/>
    <w:uiPriority w:val="99"/>
    <w:semiHidden/>
    <w:rsid w:val="00865F6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BoxTextNumber">
    <w:name w:val="Box Text Number"/>
    <w:basedOn w:val="BoxText"/>
    <w:qFormat/>
    <w:rsid w:val="00416C1D"/>
    <w:pPr>
      <w:numPr>
        <w:numId w:val="13"/>
      </w:numPr>
    </w:pPr>
  </w:style>
  <w:style w:type="paragraph" w:customStyle="1" w:styleId="TableBullet2">
    <w:name w:val="Table Bullet 2"/>
    <w:basedOn w:val="TableBullet"/>
    <w:qFormat/>
    <w:rsid w:val="00600E97"/>
    <w:pPr>
      <w:numPr>
        <w:numId w:val="14"/>
      </w:numPr>
      <w:tabs>
        <w:tab w:val="num" w:pos="361"/>
      </w:tabs>
      <w:ind w:left="56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4827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4715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601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0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7326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361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70889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516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901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918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30495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9118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7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2578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4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435435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42446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4718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01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4381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6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81249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763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2871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722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8986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3748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09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6469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3595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4241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1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51070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18657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27814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9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0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1C1C1"/>
                                <w:left w:val="none" w:sz="0" w:space="0" w:color="auto"/>
                                <w:bottom w:val="single" w:sz="6" w:space="0" w:color="C1C1C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95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74A3F"/>
                            <w:left w:val="single" w:sz="6" w:space="0" w:color="374A3F"/>
                            <w:bottom w:val="single" w:sz="6" w:space="0" w:color="374A3F"/>
                            <w:right w:val="single" w:sz="6" w:space="0" w:color="374A3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3538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35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83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2646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38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3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1C1C1"/>
                                <w:left w:val="none" w:sz="0" w:space="0" w:color="auto"/>
                                <w:bottom w:val="single" w:sz="6" w:space="0" w:color="C1C1C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96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74A3F"/>
                            <w:left w:val="single" w:sz="6" w:space="0" w:color="374A3F"/>
                            <w:bottom w:val="single" w:sz="6" w:space="0" w:color="374A3F"/>
                            <w:right w:val="single" w:sz="6" w:space="0" w:color="374A3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3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1C1C1"/>
                                <w:left w:val="none" w:sz="0" w:space="0" w:color="auto"/>
                                <w:bottom w:val="single" w:sz="6" w:space="0" w:color="C1C1C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32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9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9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74A3F"/>
                            <w:left w:val="single" w:sz="6" w:space="0" w:color="374A3F"/>
                            <w:bottom w:val="single" w:sz="6" w:space="0" w:color="374A3F"/>
                            <w:right w:val="single" w:sz="6" w:space="0" w:color="374A3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0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5194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8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560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26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8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2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0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1C1C1"/>
                                <w:left w:val="none" w:sz="0" w:space="0" w:color="auto"/>
                                <w:bottom w:val="single" w:sz="6" w:space="0" w:color="C1C1C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4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74A3F"/>
                            <w:left w:val="single" w:sz="6" w:space="0" w:color="374A3F"/>
                            <w:bottom w:val="single" w:sz="6" w:space="0" w:color="374A3F"/>
                            <w:right w:val="single" w:sz="6" w:space="0" w:color="374A3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00012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931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4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0874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1C1C1"/>
                                <w:left w:val="none" w:sz="0" w:space="0" w:color="auto"/>
                                <w:bottom w:val="single" w:sz="6" w:space="0" w:color="C1C1C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97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74A3F"/>
                            <w:left w:val="single" w:sz="6" w:space="0" w:color="374A3F"/>
                            <w:bottom w:val="single" w:sz="6" w:space="0" w:color="374A3F"/>
                            <w:right w:val="single" w:sz="6" w:space="0" w:color="374A3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0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0620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76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80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3993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5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070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0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4265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8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1146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369764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78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23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2697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927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1847">
              <w:marLeft w:val="0"/>
              <w:marRight w:val="0"/>
              <w:marTop w:val="72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0423">
                  <w:marLeft w:val="309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3830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emingwayapp.com/" TargetMode="External"/><Relationship Id="rId18" Type="http://schemas.openxmlformats.org/officeDocument/2006/relationships/hyperlink" Target="https://www.agriculture.gov.au/biosecurity-trade/pests-diseases-weeds/report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agriculture.gov.au/biosecurity-trade/export/certification/exdoc/code-sets" TargetMode="External"/><Relationship Id="rId17" Type="http://schemas.openxmlformats.org/officeDocument/2006/relationships/hyperlink" Target="https://www.agriculture.gov.au/about/contac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tel:180090009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kenneally%20liz/AppData/Local/Microsoft/Windows/INetCache/Content.Outlook/P6LO13DL/agriculture.gov.au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agriculture.gov.au/about/commitment/accessibility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griculture.gov.au/biosecurity-trade/export/certification/exdoc/interface-specs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eptagriculture.sharepoint.com/OfficeTemplates/Print%20and%20web%20content/Web_cont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82D4D3ABBAF49949BEA620E23A834" ma:contentTypeVersion="6" ma:contentTypeDescription="Create a new document." ma:contentTypeScope="" ma:versionID="2f9491a9300e20773862bbf2a13517b2">
  <xsd:schema xmlns:xsd="http://www.w3.org/2001/XMLSchema" xmlns:xs="http://www.w3.org/2001/XMLSchema" xmlns:p="http://schemas.microsoft.com/office/2006/metadata/properties" xmlns:ns2="c527c9b7-9ec8-4c5f-a515-89657b782942" targetNamespace="http://schemas.microsoft.com/office/2006/metadata/properties" ma:root="true" ma:fieldsID="b5a1c347192ad58c4fe9a65530de6653" ns2:_="">
    <xsd:import namespace="c527c9b7-9ec8-4c5f-a515-89657b7829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7c9b7-9ec8-4c5f-a515-89657b782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GPS.XSL" StyleName="Harvard - AGPS*"/>
</file>

<file path=customXml/itemProps1.xml><?xml version="1.0" encoding="utf-8"?>
<ds:datastoreItem xmlns:ds="http://schemas.openxmlformats.org/officeDocument/2006/customXml" ds:itemID="{9D1CAD33-3B39-4665-A5E6-666D03512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B48E02-C406-418D-A555-2A3BB9164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1A3FC-26DE-4360-9150-7E796E7D7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7c9b7-9ec8-4c5f-a515-89657b7829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0DE39D-5253-4667-83AB-317108F6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Web_content_template</Template>
  <TotalTime>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content template</vt:lpstr>
    </vt:vector>
  </TitlesOfParts>
  <Company/>
  <LinksUpToDate>false</LinksUpToDate>
  <CharactersWithSpaces>2122</CharactersWithSpaces>
  <SharedDoc>false</SharedDoc>
  <HLinks>
    <vt:vector size="42" baseType="variant">
      <vt:variant>
        <vt:i4>3735676</vt:i4>
      </vt:variant>
      <vt:variant>
        <vt:i4>123</vt:i4>
      </vt:variant>
      <vt:variant>
        <vt:i4>0</vt:i4>
      </vt:variant>
      <vt:variant>
        <vt:i4>5</vt:i4>
      </vt:variant>
      <vt:variant>
        <vt:lpwstr>http://www.fao.org/docrep/016/i3027e/i3027e.pdf</vt:lpwstr>
      </vt:variant>
      <vt:variant>
        <vt:lpwstr/>
      </vt:variant>
      <vt:variant>
        <vt:i4>7012470</vt:i4>
      </vt:variant>
      <vt:variant>
        <vt:i4>120</vt:i4>
      </vt:variant>
      <vt:variant>
        <vt:i4>0</vt:i4>
      </vt:variant>
      <vt:variant>
        <vt:i4>5</vt:i4>
      </vt:variant>
      <vt:variant>
        <vt:lpwstr>http://www.daff.gov.au/abares/publications</vt:lpwstr>
      </vt:variant>
      <vt:variant>
        <vt:lpwstr/>
      </vt:variant>
      <vt:variant>
        <vt:i4>3342462</vt:i4>
      </vt:variant>
      <vt:variant>
        <vt:i4>12</vt:i4>
      </vt:variant>
      <vt:variant>
        <vt:i4>0</vt:i4>
      </vt:variant>
      <vt:variant>
        <vt:i4>5</vt:i4>
      </vt:variant>
      <vt:variant>
        <vt:lpwstr>http://daff.gov.au/</vt:lpwstr>
      </vt:variant>
      <vt:variant>
        <vt:lpwstr/>
      </vt:variant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http://daff.gov.au/publications</vt:lpwstr>
      </vt:variant>
      <vt:variant>
        <vt:lpwstr/>
      </vt:variant>
      <vt:variant>
        <vt:i4>524394</vt:i4>
      </vt:variant>
      <vt:variant>
        <vt:i4>6</vt:i4>
      </vt:variant>
      <vt:variant>
        <vt:i4>0</vt:i4>
      </vt:variant>
      <vt:variant>
        <vt:i4>5</vt:i4>
      </vt:variant>
      <vt:variant>
        <vt:lpwstr>mailto:copyright@daff.gov.au</vt:lpwstr>
      </vt:variant>
      <vt:variant>
        <vt:lpwstr/>
      </vt:variant>
      <vt:variant>
        <vt:i4>2687028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http://creativecommons.org/licenses/by/3.0/au/legalcode</vt:lpwstr>
      </vt:variant>
      <vt:variant>
        <vt:lpwstr/>
      </vt:variant>
      <vt:variant>
        <vt:i4>5111827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http://creativecommons.org/licenses/by/3.0/au/deed.en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content template</dc:title>
  <dc:creator>Flynn, Naomi</dc:creator>
  <cp:lastModifiedBy>Flynn, Naomi</cp:lastModifiedBy>
  <cp:revision>1</cp:revision>
  <cp:lastPrinted>2013-10-18T05:59:00Z</cp:lastPrinted>
  <dcterms:created xsi:type="dcterms:W3CDTF">2025-05-09T04:49:00Z</dcterms:created>
  <dcterms:modified xsi:type="dcterms:W3CDTF">2025-05-09T04:55:00Z</dcterms:modified>
  <cp:contentStatus>Updated January 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0x0101002C982D4D3ABBAF49949BEA620E23A834</vt:lpwstr>
  </property>
  <property fmtid="{D5CDD505-2E9C-101B-9397-08002B2CF9AE}" pid="3" name="Document Type">
    <vt:lpwstr>307;#Template|d0804da3-829c-40b8-a882-a14fb33d2383</vt:lpwstr>
  </property>
  <property fmtid="{D5CDD505-2E9C-101B-9397-08002B2CF9AE}" pid="4" name="MediaServiceImageTags">
    <vt:lpwstr/>
  </property>
  <property fmtid="{D5CDD505-2E9C-101B-9397-08002B2CF9AE}" pid="5" name="ClassificationContentMarkingHeaderShapeIds">
    <vt:lpwstr>50584a4d,72d03e57,1193a781,2f0e3275</vt:lpwstr>
  </property>
  <property fmtid="{D5CDD505-2E9C-101B-9397-08002B2CF9AE}" pid="6" name="ClassificationContentMarkingHeaderFontProps">
    <vt:lpwstr>#ff0000,12,Calibri</vt:lpwstr>
  </property>
  <property fmtid="{D5CDD505-2E9C-101B-9397-08002B2CF9AE}" pid="7" name="ClassificationContentMarkingHeaderText">
    <vt:lpwstr>OFFICIAL</vt:lpwstr>
  </property>
  <property fmtid="{D5CDD505-2E9C-101B-9397-08002B2CF9AE}" pid="8" name="ClassificationContentMarkingFooterShapeIds">
    <vt:lpwstr>1e2f90ae,73cdb112,5d4b9861,4783221a</vt:lpwstr>
  </property>
  <property fmtid="{D5CDD505-2E9C-101B-9397-08002B2CF9AE}" pid="9" name="ClassificationContentMarkingFooterFontProps">
    <vt:lpwstr>#ff0000,12,Calibri</vt:lpwstr>
  </property>
  <property fmtid="{D5CDD505-2E9C-101B-9397-08002B2CF9AE}" pid="10" name="ClassificationContentMarkingFooterText">
    <vt:lpwstr>OFFICIAL</vt:lpwstr>
  </property>
  <property fmtid="{D5CDD505-2E9C-101B-9397-08002B2CF9AE}" pid="11" name="MSIP_Label_933d8be6-3c40-4052-87a2-9c2adcba8759_Enabled">
    <vt:lpwstr>true</vt:lpwstr>
  </property>
  <property fmtid="{D5CDD505-2E9C-101B-9397-08002B2CF9AE}" pid="12" name="MSIP_Label_933d8be6-3c40-4052-87a2-9c2adcba8759_SetDate">
    <vt:lpwstr>2024-07-17T07:32:57Z</vt:lpwstr>
  </property>
  <property fmtid="{D5CDD505-2E9C-101B-9397-08002B2CF9AE}" pid="13" name="MSIP_Label_933d8be6-3c40-4052-87a2-9c2adcba8759_Method">
    <vt:lpwstr>Privileged</vt:lpwstr>
  </property>
  <property fmtid="{D5CDD505-2E9C-101B-9397-08002B2CF9AE}" pid="14" name="MSIP_Label_933d8be6-3c40-4052-87a2-9c2adcba8759_Name">
    <vt:lpwstr>OFFICIAL</vt:lpwstr>
  </property>
  <property fmtid="{D5CDD505-2E9C-101B-9397-08002B2CF9AE}" pid="15" name="MSIP_Label_933d8be6-3c40-4052-87a2-9c2adcba8759_SiteId">
    <vt:lpwstr>2be67eb7-400c-4b3f-a5a1-1258c0da0696</vt:lpwstr>
  </property>
  <property fmtid="{D5CDD505-2E9C-101B-9397-08002B2CF9AE}" pid="16" name="MSIP_Label_933d8be6-3c40-4052-87a2-9c2adcba8759_ActionId">
    <vt:lpwstr>583f66d5-402e-4edb-b434-ee3122d650e6</vt:lpwstr>
  </property>
  <property fmtid="{D5CDD505-2E9C-101B-9397-08002B2CF9AE}" pid="17" name="MSIP_Label_933d8be6-3c40-4052-87a2-9c2adcba8759_ContentBits">
    <vt:lpwstr>3</vt:lpwstr>
  </property>
</Properties>
</file>